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B346D" w14:textId="033BCA98" w:rsidR="0024655B" w:rsidRDefault="002A70D1" w:rsidP="002A70D1">
      <w:pPr>
        <w:widowControl w:val="0"/>
        <w:autoSpaceDE w:val="0"/>
        <w:autoSpaceDN w:val="0"/>
        <w:adjustRightInd w:val="0"/>
        <w:spacing w:line="276" w:lineRule="auto"/>
        <w:jc w:val="right"/>
        <w:rPr>
          <w:ins w:id="0" w:author="Henrik D. Møller" w:date="2016-01-17T15:49:00Z"/>
          <w:rFonts w:ascii="Times New Roman" w:hAnsi="Times New Roman" w:cs="Times New Roman"/>
          <w:bCs/>
        </w:rPr>
      </w:pPr>
      <w:r>
        <w:rPr>
          <w:rFonts w:ascii="Times New Roman" w:hAnsi="Times New Roman" w:cs="Times New Roman"/>
          <w:bCs/>
        </w:rPr>
        <w:fldChar w:fldCharType="begin"/>
      </w:r>
      <w:r>
        <w:rPr>
          <w:rFonts w:ascii="Times New Roman" w:hAnsi="Times New Roman" w:cs="Times New Roman"/>
          <w:bCs/>
        </w:rPr>
        <w:instrText xml:space="preserve"> TIME \@ "dd/MM/yy" </w:instrText>
      </w:r>
      <w:r>
        <w:rPr>
          <w:rFonts w:ascii="Times New Roman" w:hAnsi="Times New Roman" w:cs="Times New Roman"/>
          <w:bCs/>
        </w:rPr>
        <w:fldChar w:fldCharType="separate"/>
      </w:r>
      <w:r w:rsidR="007D47E5">
        <w:rPr>
          <w:rFonts w:ascii="Times New Roman" w:hAnsi="Times New Roman" w:cs="Times New Roman"/>
          <w:bCs/>
          <w:noProof/>
        </w:rPr>
        <w:t>18/01/16</w:t>
      </w:r>
      <w:r>
        <w:rPr>
          <w:rFonts w:ascii="Times New Roman" w:hAnsi="Times New Roman" w:cs="Times New Roman"/>
          <w:bCs/>
        </w:rPr>
        <w:fldChar w:fldCharType="end"/>
      </w:r>
    </w:p>
    <w:p w14:paraId="16B6E79B" w14:textId="77777777" w:rsidR="0024655B" w:rsidRDefault="0024655B" w:rsidP="00A9304A">
      <w:pPr>
        <w:widowControl w:val="0"/>
        <w:autoSpaceDE w:val="0"/>
        <w:autoSpaceDN w:val="0"/>
        <w:adjustRightInd w:val="0"/>
        <w:spacing w:line="276" w:lineRule="auto"/>
        <w:rPr>
          <w:ins w:id="1" w:author="Henrik D. Møller" w:date="2016-01-17T15:49:00Z"/>
          <w:rFonts w:ascii="Times New Roman" w:hAnsi="Times New Roman" w:cs="Times New Roman"/>
          <w:bCs/>
        </w:rPr>
      </w:pPr>
    </w:p>
    <w:p w14:paraId="0325FEC9" w14:textId="39F91944" w:rsidR="00DB3689" w:rsidRPr="00E31887" w:rsidRDefault="00DB3689" w:rsidP="00A9304A">
      <w:pPr>
        <w:widowControl w:val="0"/>
        <w:autoSpaceDE w:val="0"/>
        <w:autoSpaceDN w:val="0"/>
        <w:adjustRightInd w:val="0"/>
        <w:spacing w:line="276" w:lineRule="auto"/>
        <w:rPr>
          <w:rFonts w:ascii="Times New Roman" w:hAnsi="Times New Roman" w:cs="Times New Roman"/>
          <w:bCs/>
        </w:rPr>
      </w:pPr>
      <w:r w:rsidRPr="00E31887">
        <w:rPr>
          <w:rFonts w:ascii="Times New Roman" w:hAnsi="Times New Roman" w:cs="Times New Roman"/>
          <w:bCs/>
        </w:rPr>
        <w:t xml:space="preserve">Dear </w:t>
      </w:r>
      <w:r w:rsidR="005851D2" w:rsidRPr="00E31887">
        <w:rPr>
          <w:rFonts w:ascii="Times New Roman" w:hAnsi="Times New Roman" w:cs="Times New Roman"/>
          <w:bCs/>
        </w:rPr>
        <w:t>Dr. Upponi</w:t>
      </w:r>
    </w:p>
    <w:p w14:paraId="63AC0593" w14:textId="77777777" w:rsidR="00DB3689" w:rsidRPr="00E31887" w:rsidRDefault="00DB3689" w:rsidP="00A9304A">
      <w:pPr>
        <w:widowControl w:val="0"/>
        <w:autoSpaceDE w:val="0"/>
        <w:autoSpaceDN w:val="0"/>
        <w:adjustRightInd w:val="0"/>
        <w:spacing w:line="276" w:lineRule="auto"/>
        <w:rPr>
          <w:rFonts w:ascii="Times New Roman" w:hAnsi="Times New Roman" w:cs="Times New Roman"/>
          <w:bCs/>
        </w:rPr>
      </w:pPr>
    </w:p>
    <w:p w14:paraId="7C54EEBF" w14:textId="044164B5" w:rsidR="005F3131" w:rsidRPr="00E31887" w:rsidRDefault="0072558C" w:rsidP="00A9304A">
      <w:pPr>
        <w:widowControl w:val="0"/>
        <w:autoSpaceDE w:val="0"/>
        <w:autoSpaceDN w:val="0"/>
        <w:adjustRightInd w:val="0"/>
        <w:spacing w:line="276" w:lineRule="auto"/>
        <w:rPr>
          <w:rFonts w:ascii="Times New Roman" w:hAnsi="Times New Roman" w:cs="Times New Roman"/>
          <w:bCs/>
        </w:rPr>
      </w:pPr>
      <w:r w:rsidRPr="00E31887">
        <w:rPr>
          <w:rFonts w:ascii="Times New Roman" w:hAnsi="Times New Roman" w:cs="Times New Roman"/>
          <w:bCs/>
        </w:rPr>
        <w:t>T</w:t>
      </w:r>
      <w:r w:rsidR="00DF650C" w:rsidRPr="00E31887">
        <w:rPr>
          <w:rFonts w:ascii="Times New Roman" w:hAnsi="Times New Roman" w:cs="Times New Roman"/>
          <w:bCs/>
        </w:rPr>
        <w:t>hank</w:t>
      </w:r>
      <w:r w:rsidRPr="00E31887">
        <w:rPr>
          <w:rFonts w:ascii="Times New Roman" w:hAnsi="Times New Roman" w:cs="Times New Roman"/>
          <w:bCs/>
        </w:rPr>
        <w:t>s</w:t>
      </w:r>
      <w:r w:rsidR="00DF650C" w:rsidRPr="00E31887">
        <w:rPr>
          <w:rFonts w:ascii="Times New Roman" w:hAnsi="Times New Roman" w:cs="Times New Roman"/>
          <w:bCs/>
        </w:rPr>
        <w:t xml:space="preserve"> for </w:t>
      </w:r>
      <w:r w:rsidR="00F93D57" w:rsidRPr="00E31887">
        <w:rPr>
          <w:rFonts w:ascii="Times New Roman" w:hAnsi="Times New Roman" w:cs="Times New Roman"/>
          <w:bCs/>
        </w:rPr>
        <w:t>the feedback</w:t>
      </w:r>
      <w:r w:rsidR="00D2218C" w:rsidRPr="00E31887">
        <w:rPr>
          <w:rFonts w:ascii="Times New Roman" w:hAnsi="Times New Roman" w:cs="Times New Roman"/>
          <w:bCs/>
        </w:rPr>
        <w:t xml:space="preserve">. </w:t>
      </w:r>
    </w:p>
    <w:p w14:paraId="0BC82D9A" w14:textId="77777777" w:rsidR="005F3131" w:rsidRPr="00E31887" w:rsidRDefault="005F3131" w:rsidP="00A9304A">
      <w:pPr>
        <w:widowControl w:val="0"/>
        <w:autoSpaceDE w:val="0"/>
        <w:autoSpaceDN w:val="0"/>
        <w:adjustRightInd w:val="0"/>
        <w:spacing w:line="276" w:lineRule="auto"/>
        <w:rPr>
          <w:rFonts w:ascii="Times New Roman" w:hAnsi="Times New Roman" w:cs="Times New Roman"/>
          <w:bCs/>
        </w:rPr>
      </w:pPr>
    </w:p>
    <w:p w14:paraId="2357312A" w14:textId="5BC12DF9" w:rsidR="00D2218C" w:rsidRPr="00E31887" w:rsidRDefault="0058139E" w:rsidP="00A9304A">
      <w:pPr>
        <w:widowControl w:val="0"/>
        <w:autoSpaceDE w:val="0"/>
        <w:autoSpaceDN w:val="0"/>
        <w:adjustRightInd w:val="0"/>
        <w:spacing w:line="276" w:lineRule="auto"/>
        <w:contextualSpacing/>
        <w:rPr>
          <w:rFonts w:ascii="Times New Roman" w:hAnsi="Times New Roman" w:cs="Times New Roman"/>
          <w:bCs/>
        </w:rPr>
      </w:pPr>
      <w:r w:rsidRPr="00E31887">
        <w:rPr>
          <w:rFonts w:ascii="Times New Roman" w:hAnsi="Times New Roman" w:cs="Times New Roman"/>
          <w:bCs/>
        </w:rPr>
        <w:t xml:space="preserve">All comments </w:t>
      </w:r>
      <w:r w:rsidR="00FF46C9" w:rsidRPr="00E31887">
        <w:rPr>
          <w:rFonts w:ascii="Times New Roman" w:hAnsi="Times New Roman" w:cs="Times New Roman"/>
          <w:bCs/>
        </w:rPr>
        <w:t xml:space="preserve">have </w:t>
      </w:r>
      <w:r w:rsidR="0072558C" w:rsidRPr="00E31887">
        <w:rPr>
          <w:rFonts w:ascii="Times New Roman" w:hAnsi="Times New Roman" w:cs="Times New Roman"/>
          <w:bCs/>
        </w:rPr>
        <w:t xml:space="preserve">now </w:t>
      </w:r>
      <w:r w:rsidR="00FF46C9" w:rsidRPr="00E31887">
        <w:rPr>
          <w:rFonts w:ascii="Times New Roman" w:hAnsi="Times New Roman" w:cs="Times New Roman"/>
          <w:bCs/>
        </w:rPr>
        <w:t>been addressed</w:t>
      </w:r>
      <w:r w:rsidR="000D6F3A" w:rsidRPr="00E31887">
        <w:rPr>
          <w:rFonts w:ascii="Times New Roman" w:hAnsi="Times New Roman" w:cs="Times New Roman"/>
          <w:bCs/>
        </w:rPr>
        <w:t xml:space="preserve"> in a</w:t>
      </w:r>
      <w:r w:rsidR="00FF46C9" w:rsidRPr="00E31887">
        <w:rPr>
          <w:rFonts w:ascii="Times New Roman" w:hAnsi="Times New Roman" w:cs="Times New Roman"/>
          <w:bCs/>
        </w:rPr>
        <w:t xml:space="preserve"> </w:t>
      </w:r>
      <w:r w:rsidR="000D6F3A" w:rsidRPr="00E31887">
        <w:rPr>
          <w:rFonts w:ascii="Times New Roman" w:hAnsi="Times New Roman" w:cs="Times New Roman"/>
          <w:bCs/>
        </w:rPr>
        <w:t>l</w:t>
      </w:r>
      <w:r w:rsidR="000D6F3A" w:rsidRPr="00E31887">
        <w:rPr>
          <w:rFonts w:ascii="Times New Roman" w:hAnsi="Times New Roman" w:cs="Times New Roman"/>
        </w:rPr>
        <w:t xml:space="preserve">ine-by-line response </w:t>
      </w:r>
      <w:r w:rsidR="00F93D57" w:rsidRPr="00E31887">
        <w:rPr>
          <w:rFonts w:ascii="Times New Roman" w:hAnsi="Times New Roman" w:cs="Times New Roman"/>
          <w:bCs/>
        </w:rPr>
        <w:t xml:space="preserve">(text in blue) </w:t>
      </w:r>
      <w:r w:rsidR="00FF46C9" w:rsidRPr="00E31887">
        <w:rPr>
          <w:rFonts w:ascii="Times New Roman" w:hAnsi="Times New Roman" w:cs="Times New Roman"/>
          <w:bCs/>
        </w:rPr>
        <w:t xml:space="preserve">and </w:t>
      </w:r>
      <w:r w:rsidR="00F93D57" w:rsidRPr="00E31887">
        <w:rPr>
          <w:rFonts w:ascii="Times New Roman" w:hAnsi="Times New Roman" w:cs="Times New Roman"/>
          <w:bCs/>
        </w:rPr>
        <w:t>manuscript edits are</w:t>
      </w:r>
      <w:r w:rsidR="009F2B6A" w:rsidRPr="00E31887">
        <w:rPr>
          <w:rFonts w:ascii="Times New Roman" w:hAnsi="Times New Roman" w:cs="Times New Roman"/>
          <w:bCs/>
        </w:rPr>
        <w:t xml:space="preserve"> marked as </w:t>
      </w:r>
      <w:r w:rsidR="00FF46C9" w:rsidRPr="00E31887">
        <w:rPr>
          <w:rFonts w:ascii="Times New Roman" w:hAnsi="Times New Roman" w:cs="Times New Roman"/>
          <w:bCs/>
        </w:rPr>
        <w:t>track</w:t>
      </w:r>
      <w:r w:rsidR="009F2B6A" w:rsidRPr="00E31887">
        <w:rPr>
          <w:rFonts w:ascii="Times New Roman" w:hAnsi="Times New Roman" w:cs="Times New Roman"/>
          <w:bCs/>
        </w:rPr>
        <w:t>ed</w:t>
      </w:r>
      <w:r w:rsidR="00F93D57" w:rsidRPr="00E31887">
        <w:rPr>
          <w:rFonts w:ascii="Times New Roman" w:hAnsi="Times New Roman" w:cs="Times New Roman"/>
          <w:bCs/>
        </w:rPr>
        <w:t xml:space="preserve"> changes</w:t>
      </w:r>
      <w:r w:rsidR="009F2B6A" w:rsidRPr="00E31887">
        <w:rPr>
          <w:rFonts w:ascii="Times New Roman" w:hAnsi="Times New Roman" w:cs="Times New Roman"/>
          <w:bCs/>
        </w:rPr>
        <w:t xml:space="preserve">. </w:t>
      </w:r>
    </w:p>
    <w:p w14:paraId="66816516" w14:textId="77777777" w:rsidR="00F93D57" w:rsidRPr="00E31887" w:rsidRDefault="00F93D57" w:rsidP="00A9304A">
      <w:pPr>
        <w:widowControl w:val="0"/>
        <w:autoSpaceDE w:val="0"/>
        <w:autoSpaceDN w:val="0"/>
        <w:adjustRightInd w:val="0"/>
        <w:spacing w:line="276" w:lineRule="auto"/>
        <w:contextualSpacing/>
        <w:rPr>
          <w:rFonts w:ascii="Times New Roman" w:hAnsi="Times New Roman" w:cs="Times New Roman"/>
          <w:bCs/>
        </w:rPr>
      </w:pPr>
    </w:p>
    <w:p w14:paraId="72B8C232" w14:textId="77777777" w:rsidR="00DB3689" w:rsidRPr="00E31887" w:rsidRDefault="00DB3689" w:rsidP="00A9304A">
      <w:pPr>
        <w:widowControl w:val="0"/>
        <w:autoSpaceDE w:val="0"/>
        <w:autoSpaceDN w:val="0"/>
        <w:adjustRightInd w:val="0"/>
        <w:spacing w:line="276" w:lineRule="auto"/>
        <w:rPr>
          <w:rFonts w:ascii="Times New Roman" w:hAnsi="Times New Roman" w:cs="Times New Roman"/>
          <w:b/>
          <w:bCs/>
          <w:i/>
        </w:rPr>
      </w:pPr>
    </w:p>
    <w:p w14:paraId="73183BC4"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b/>
          <w:bCs/>
          <w:i/>
        </w:rPr>
        <w:t xml:space="preserve">Editorial comments: </w:t>
      </w:r>
    </w:p>
    <w:p w14:paraId="03B9C7E4"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w:t>
      </w:r>
      <w:r w:rsidRPr="00E31887">
        <w:rPr>
          <w:rFonts w:ascii="Times New Roman" w:hAnsi="Times New Roman" w:cs="Times New Roman"/>
          <w:b/>
          <w:bCs/>
          <w:i/>
          <w:iCs/>
        </w:rPr>
        <w:t xml:space="preserve">NOTE: Please download this version of the Microsoft word document (File name: 54239_R1_112315) for any subsequent changes. </w:t>
      </w:r>
    </w:p>
    <w:p w14:paraId="7DC4680A" w14:textId="4B324203"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2B39235C" w14:textId="410A2035" w:rsidR="0072558C" w:rsidRPr="00E31887" w:rsidRDefault="0072558C"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color w:val="0000FF"/>
        </w:rPr>
        <w:t xml:space="preserve">The format was maintained. </w:t>
      </w:r>
    </w:p>
    <w:p w14:paraId="72D841FD"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w:t>
      </w:r>
      <w:r w:rsidRPr="00E31887">
        <w:rPr>
          <w:rFonts w:ascii="Times New Roman" w:hAnsi="Times New Roman" w:cs="Times New Roman"/>
          <w:b/>
          <w:bCs/>
          <w:i/>
        </w:rPr>
        <w:t xml:space="preserve">Audio issues </w:t>
      </w:r>
    </w:p>
    <w:p w14:paraId="6D687893"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 The audio in this version sounds noticeably more compressed than the previous submission. If this was added intentionally, the compression should be removed. If it was done inadvertently due to an export setting, that should be corrected when the next version is exported. </w:t>
      </w:r>
    </w:p>
    <w:p w14:paraId="1775D4DB" w14:textId="450FEF33" w:rsidR="000530CA" w:rsidRPr="00E31887" w:rsidRDefault="000530CA"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color w:val="0000FF"/>
        </w:rPr>
        <w:t>The audio</w:t>
      </w:r>
      <w:r w:rsidR="00EE7BCA" w:rsidRPr="00E31887">
        <w:rPr>
          <w:rFonts w:ascii="Times New Roman" w:hAnsi="Times New Roman" w:cs="Times New Roman"/>
          <w:color w:val="0000FF"/>
        </w:rPr>
        <w:t xml:space="preserve"> equalizer was altered to improve export of audio. </w:t>
      </w:r>
      <w:r w:rsidR="0097705F">
        <w:rPr>
          <w:rFonts w:ascii="Times New Roman" w:hAnsi="Times New Roman" w:cs="Times New Roman"/>
          <w:color w:val="0000FF"/>
        </w:rPr>
        <w:t xml:space="preserve">We </w:t>
      </w:r>
      <w:r w:rsidR="00E10A20">
        <w:rPr>
          <w:rFonts w:ascii="Times New Roman" w:hAnsi="Times New Roman" w:cs="Times New Roman"/>
          <w:color w:val="0000FF"/>
        </w:rPr>
        <w:t xml:space="preserve">have made alternative </w:t>
      </w:r>
      <w:r w:rsidR="0097705F">
        <w:rPr>
          <w:rFonts w:ascii="Times New Roman" w:hAnsi="Times New Roman" w:cs="Times New Roman"/>
          <w:color w:val="0000FF"/>
        </w:rPr>
        <w:t xml:space="preserve">sound versions </w:t>
      </w:r>
      <w:r w:rsidR="00FE2FA3">
        <w:rPr>
          <w:rFonts w:ascii="Times New Roman" w:hAnsi="Times New Roman" w:cs="Times New Roman"/>
          <w:color w:val="0000FF"/>
        </w:rPr>
        <w:t>that we will be happy to supply</w:t>
      </w:r>
      <w:r w:rsidR="00F005A4">
        <w:rPr>
          <w:rFonts w:ascii="Times New Roman" w:hAnsi="Times New Roman" w:cs="Times New Roman"/>
          <w:color w:val="0000FF"/>
        </w:rPr>
        <w:t xml:space="preserve"> </w:t>
      </w:r>
      <w:r w:rsidR="00E10A20">
        <w:rPr>
          <w:rFonts w:ascii="Times New Roman" w:hAnsi="Times New Roman" w:cs="Times New Roman"/>
          <w:color w:val="0000FF"/>
        </w:rPr>
        <w:t>in case you prefer other settings.</w:t>
      </w:r>
    </w:p>
    <w:p w14:paraId="5BE68E5F"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b/>
          <w:bCs/>
        </w:rPr>
        <w:t xml:space="preserve">•Commercialization </w:t>
      </w:r>
    </w:p>
    <w:p w14:paraId="2BF4CDBF" w14:textId="77777777" w:rsidR="00240E06"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4:51- The shot of the kit insert should be cropped so that the brand name is not visible. </w:t>
      </w:r>
    </w:p>
    <w:p w14:paraId="61F3DFBF" w14:textId="60EA4ABB" w:rsidR="00240E06" w:rsidRPr="00E31887" w:rsidRDefault="00240E06"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color w:val="0000FF"/>
        </w:rPr>
        <w:t xml:space="preserve">The shot </w:t>
      </w:r>
      <w:r w:rsidR="00673825" w:rsidRPr="00E31887">
        <w:rPr>
          <w:rFonts w:ascii="Times New Roman" w:hAnsi="Times New Roman" w:cs="Times New Roman"/>
          <w:color w:val="0000FF"/>
        </w:rPr>
        <w:t xml:space="preserve">of the isolation protocol </w:t>
      </w:r>
      <w:r w:rsidRPr="00E31887">
        <w:rPr>
          <w:rFonts w:ascii="Times New Roman" w:hAnsi="Times New Roman" w:cs="Times New Roman"/>
          <w:color w:val="0000FF"/>
        </w:rPr>
        <w:t>was deleted</w:t>
      </w:r>
      <w:r w:rsidR="00673825" w:rsidRPr="00E31887">
        <w:rPr>
          <w:rFonts w:ascii="Times New Roman" w:hAnsi="Times New Roman" w:cs="Times New Roman"/>
          <w:color w:val="0000FF"/>
        </w:rPr>
        <w:t>.</w:t>
      </w:r>
      <w:r w:rsidRPr="00E31887">
        <w:rPr>
          <w:rFonts w:ascii="Times New Roman" w:hAnsi="Times New Roman" w:cs="Times New Roman"/>
          <w:color w:val="0000FF"/>
        </w:rPr>
        <w:t xml:space="preserve"> </w:t>
      </w:r>
    </w:p>
    <w:p w14:paraId="3E59AFB5" w14:textId="77777777" w:rsidR="00CD3551"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8:25 - The soundbite naming Illumina HiC and the link to the illumina site should be removed.</w:t>
      </w:r>
    </w:p>
    <w:p w14:paraId="36F0ACCD" w14:textId="4AE36102" w:rsidR="00E27634" w:rsidRPr="00E31887" w:rsidRDefault="00CD3551"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color w:val="0000FF"/>
        </w:rPr>
        <w:t xml:space="preserve">The bite was deleted. </w:t>
      </w:r>
    </w:p>
    <w:p w14:paraId="16D6CCE2" w14:textId="6C18B14C"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•If your figures and tables are original and not published previously, please ignore this comment. For figures and tables that have been published before, please include </w:t>
      </w:r>
      <w:r w:rsidRPr="00E31887">
        <w:rPr>
          <w:rFonts w:ascii="Times New Roman" w:hAnsi="Times New Roman" w:cs="Times New Roman"/>
        </w:rPr>
        <w:lastRenderedPageBreak/>
        <w:t xml:space="preserve">phrases such as “Re-print with permission from (reference#)” or “Modified from..” etc. And please send a copy of the re-print permission for JoVE’s record keeping purposes. </w:t>
      </w:r>
    </w:p>
    <w:p w14:paraId="17318D89" w14:textId="16B4D126" w:rsidR="00816FE5" w:rsidRPr="00E31887" w:rsidRDefault="00BD5739" w:rsidP="00A9304A">
      <w:pPr>
        <w:widowControl w:val="0"/>
        <w:autoSpaceDE w:val="0"/>
        <w:autoSpaceDN w:val="0"/>
        <w:adjustRightInd w:val="0"/>
        <w:spacing w:after="240" w:line="276" w:lineRule="auto"/>
        <w:rPr>
          <w:rFonts w:ascii="Times New Roman" w:hAnsi="Times New Roman" w:cs="Times New Roman"/>
        </w:rPr>
      </w:pPr>
      <w:r>
        <w:rPr>
          <w:rFonts w:ascii="Times New Roman" w:hAnsi="Times New Roman" w:cs="Times New Roman"/>
          <w:color w:val="0000FF"/>
        </w:rPr>
        <w:t>All f</w:t>
      </w:r>
      <w:r w:rsidR="00816FE5" w:rsidRPr="00E31887">
        <w:rPr>
          <w:rFonts w:ascii="Times New Roman" w:hAnsi="Times New Roman" w:cs="Times New Roman"/>
          <w:color w:val="0000FF"/>
        </w:rPr>
        <w:t>igures are original</w:t>
      </w:r>
      <w:r>
        <w:rPr>
          <w:rFonts w:ascii="Times New Roman" w:hAnsi="Times New Roman" w:cs="Times New Roman"/>
          <w:color w:val="0000FF"/>
        </w:rPr>
        <w:t xml:space="preserve"> and have not been published elsewhere</w:t>
      </w:r>
      <w:r w:rsidR="00816FE5" w:rsidRPr="00E31887">
        <w:rPr>
          <w:rFonts w:ascii="Times New Roman" w:hAnsi="Times New Roman" w:cs="Times New Roman"/>
          <w:color w:val="0000FF"/>
        </w:rPr>
        <w:t xml:space="preserve">. </w:t>
      </w:r>
    </w:p>
    <w:p w14:paraId="202E4664" w14:textId="4AF2F05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74673C88" w14:textId="77777777" w:rsidR="00D552E7" w:rsidRPr="00E31887" w:rsidRDefault="00A96F51" w:rsidP="00A9304A">
      <w:pPr>
        <w:widowControl w:val="0"/>
        <w:autoSpaceDE w:val="0"/>
        <w:autoSpaceDN w:val="0"/>
        <w:adjustRightInd w:val="0"/>
        <w:spacing w:after="240" w:line="276" w:lineRule="auto"/>
        <w:rPr>
          <w:rFonts w:ascii="Times New Roman" w:hAnsi="Times New Roman" w:cs="Times New Roman"/>
          <w:color w:val="0000FF"/>
        </w:rPr>
      </w:pPr>
      <w:r w:rsidRPr="00E31887">
        <w:rPr>
          <w:rFonts w:ascii="Times New Roman" w:hAnsi="Times New Roman" w:cs="Times New Roman"/>
          <w:color w:val="0000FF"/>
        </w:rPr>
        <w:t>Missing D</w:t>
      </w:r>
      <w:r w:rsidR="005639EC" w:rsidRPr="00E31887">
        <w:rPr>
          <w:rFonts w:ascii="Times New Roman" w:hAnsi="Times New Roman" w:cs="Times New Roman"/>
          <w:color w:val="0000FF"/>
        </w:rPr>
        <w:t>OIs are now included</w:t>
      </w:r>
      <w:r w:rsidR="0082707C" w:rsidRPr="00E31887">
        <w:rPr>
          <w:rFonts w:ascii="Times New Roman" w:hAnsi="Times New Roman" w:cs="Times New Roman"/>
          <w:color w:val="0000FF"/>
        </w:rPr>
        <w:t xml:space="preserve"> </w:t>
      </w:r>
      <w:r w:rsidR="00D552E7" w:rsidRPr="00E31887">
        <w:rPr>
          <w:rFonts w:ascii="Times New Roman" w:hAnsi="Times New Roman" w:cs="Times New Roman"/>
          <w:color w:val="0000FF"/>
        </w:rPr>
        <w:t>when available.</w:t>
      </w:r>
    </w:p>
    <w:p w14:paraId="3A9B7DF6" w14:textId="57AA8907" w:rsidR="00E27634" w:rsidRPr="00FD6480" w:rsidRDefault="00E27634" w:rsidP="00A9304A">
      <w:pPr>
        <w:widowControl w:val="0"/>
        <w:autoSpaceDE w:val="0"/>
        <w:autoSpaceDN w:val="0"/>
        <w:adjustRightInd w:val="0"/>
        <w:spacing w:after="240" w:line="276" w:lineRule="auto"/>
        <w:rPr>
          <w:rFonts w:ascii="Times New Roman" w:hAnsi="Times New Roman" w:cs="Times New Roman"/>
          <w:b/>
          <w:bCs/>
          <w:i/>
          <w:iCs/>
        </w:rPr>
      </w:pPr>
      <w:r w:rsidRPr="00E31887">
        <w:rPr>
          <w:rFonts w:ascii="Times New Roman" w:hAnsi="Times New Roman" w:cs="Times New Roman"/>
        </w:rPr>
        <w:t>•</w:t>
      </w:r>
      <w:r w:rsidRPr="00E31887">
        <w:rPr>
          <w:rFonts w:ascii="Times New Roman" w:hAnsi="Times New Roman" w:cs="Times New Roman"/>
          <w:b/>
          <w:bCs/>
          <w:i/>
          <w:iCs/>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JoVE editor will not copy-edit your manuscript and any errors in your submitted revision may be present in the published version. </w:t>
      </w:r>
    </w:p>
    <w:p w14:paraId="4457B69F" w14:textId="41EE5FB0" w:rsidR="00FD6480" w:rsidRPr="00E31887" w:rsidRDefault="00FD6480" w:rsidP="00FD6480">
      <w:pPr>
        <w:spacing w:line="276" w:lineRule="auto"/>
        <w:rPr>
          <w:rFonts w:ascii="Times New Roman" w:hAnsi="Times New Roman" w:cs="Times New Roman"/>
          <w:b/>
          <w:bCs/>
          <w:i/>
          <w:iCs/>
        </w:rPr>
      </w:pPr>
      <w:r w:rsidRPr="00E31887">
        <w:rPr>
          <w:rFonts w:ascii="Times New Roman" w:hAnsi="Times New Roman" w:cs="Times New Roman"/>
          <w:color w:val="0000FF"/>
        </w:rPr>
        <w:t xml:space="preserve">A native English speaker </w:t>
      </w:r>
      <w:r>
        <w:rPr>
          <w:rFonts w:ascii="Times New Roman" w:hAnsi="Times New Roman" w:cs="Times New Roman"/>
          <w:color w:val="0000FF"/>
        </w:rPr>
        <w:t>has</w:t>
      </w:r>
      <w:r w:rsidRPr="00E31887">
        <w:rPr>
          <w:rFonts w:ascii="Times New Roman" w:hAnsi="Times New Roman" w:cs="Times New Roman"/>
          <w:color w:val="0000FF"/>
        </w:rPr>
        <w:t xml:space="preserve"> reviewed</w:t>
      </w:r>
      <w:r w:rsidR="00BD5739">
        <w:rPr>
          <w:rFonts w:ascii="Times New Roman" w:hAnsi="Times New Roman" w:cs="Times New Roman"/>
          <w:color w:val="0000FF"/>
        </w:rPr>
        <w:t xml:space="preserve"> and edited</w:t>
      </w:r>
      <w:r w:rsidRPr="00E31887">
        <w:rPr>
          <w:rFonts w:ascii="Times New Roman" w:hAnsi="Times New Roman" w:cs="Times New Roman"/>
          <w:color w:val="0000FF"/>
        </w:rPr>
        <w:t xml:space="preserve"> the manuscript. </w:t>
      </w:r>
    </w:p>
    <w:p w14:paraId="61B8C608" w14:textId="77777777" w:rsidR="00822DD7" w:rsidRPr="00E31887" w:rsidRDefault="00822DD7" w:rsidP="00A9304A">
      <w:pPr>
        <w:widowControl w:val="0"/>
        <w:autoSpaceDE w:val="0"/>
        <w:autoSpaceDN w:val="0"/>
        <w:adjustRightInd w:val="0"/>
        <w:spacing w:line="276" w:lineRule="auto"/>
        <w:rPr>
          <w:rFonts w:ascii="Times New Roman" w:hAnsi="Times New Roman" w:cs="Times New Roman"/>
          <w:i/>
        </w:rPr>
      </w:pPr>
    </w:p>
    <w:p w14:paraId="4B1C8FE3" w14:textId="77777777" w:rsidR="00E27634" w:rsidRPr="00E31887" w:rsidRDefault="00E27634" w:rsidP="00A9304A">
      <w:pPr>
        <w:widowControl w:val="0"/>
        <w:autoSpaceDE w:val="0"/>
        <w:autoSpaceDN w:val="0"/>
        <w:adjustRightInd w:val="0"/>
        <w:spacing w:line="276" w:lineRule="auto"/>
        <w:rPr>
          <w:rFonts w:ascii="Times New Roman" w:hAnsi="Times New Roman" w:cs="Times New Roman"/>
          <w:i/>
        </w:rPr>
      </w:pPr>
    </w:p>
    <w:p w14:paraId="5F124A38" w14:textId="77777777" w:rsidR="00C36F84" w:rsidRPr="00E31887" w:rsidRDefault="00E27634" w:rsidP="00A9304A">
      <w:pPr>
        <w:widowControl w:val="0"/>
        <w:autoSpaceDE w:val="0"/>
        <w:autoSpaceDN w:val="0"/>
        <w:adjustRightInd w:val="0"/>
        <w:spacing w:after="240" w:line="276" w:lineRule="auto"/>
        <w:rPr>
          <w:rFonts w:ascii="Times New Roman" w:hAnsi="Times New Roman" w:cs="Times New Roman"/>
          <w:b/>
          <w:bCs/>
        </w:rPr>
      </w:pPr>
      <w:r w:rsidRPr="00E31887">
        <w:rPr>
          <w:rFonts w:ascii="Times New Roman" w:hAnsi="Times New Roman" w:cs="Times New Roman"/>
          <w:b/>
          <w:bCs/>
        </w:rPr>
        <w:t>Reviewers' comments: </w:t>
      </w:r>
    </w:p>
    <w:p w14:paraId="2C4301DE" w14:textId="5BB641AD"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b/>
          <w:bCs/>
        </w:rPr>
        <w:t>Reviewer #1: </w:t>
      </w:r>
      <w:r w:rsidRPr="00E31887">
        <w:rPr>
          <w:rFonts w:ascii="Times New Roman" w:hAnsi="Times New Roman" w:cs="Times New Roman"/>
          <w:i/>
          <w:iCs/>
        </w:rPr>
        <w:t>Manuscript Summary: </w:t>
      </w:r>
      <w:r w:rsidRPr="00E31887">
        <w:rPr>
          <w:rFonts w:ascii="Times New Roman" w:hAnsi="Times New Roman" w:cs="Times New Roman"/>
        </w:rPr>
        <w:t xml:space="preserve">Recommend for publication after minor revisions. </w:t>
      </w:r>
    </w:p>
    <w:p w14:paraId="21AB6576"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iCs/>
        </w:rPr>
        <w:t xml:space="preserve">Major Concerns: </w:t>
      </w:r>
    </w:p>
    <w:p w14:paraId="4760221B"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N/A </w:t>
      </w:r>
    </w:p>
    <w:p w14:paraId="4E092F2A"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iCs/>
        </w:rPr>
        <w:t xml:space="preserve">Minor Concerns: </w:t>
      </w:r>
    </w:p>
    <w:p w14:paraId="1396A2CD" w14:textId="77777777" w:rsidR="00D241A9"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In the video, the introduction about recombination is not really necessary, as well as showing the growth of cultures. </w:t>
      </w:r>
    </w:p>
    <w:p w14:paraId="49412FD3" w14:textId="409E0B0D" w:rsidR="00D241A9" w:rsidRPr="00E31887" w:rsidRDefault="00180761"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color w:val="0000FF"/>
        </w:rPr>
        <w:t xml:space="preserve">To maintain focus on the method we moved the model presentation to part 6 (representative results), where it serves as explanation for illegitimate homologous recombination and how some circular DNAs may form. We </w:t>
      </w:r>
      <w:r>
        <w:rPr>
          <w:rFonts w:ascii="Times New Roman" w:hAnsi="Times New Roman" w:cs="Times New Roman"/>
          <w:color w:val="0000FF"/>
        </w:rPr>
        <w:t xml:space="preserve">also made </w:t>
      </w:r>
      <w:r w:rsidRPr="00E31887">
        <w:rPr>
          <w:rFonts w:ascii="Times New Roman" w:hAnsi="Times New Roman" w:cs="Times New Roman"/>
          <w:color w:val="0000FF"/>
        </w:rPr>
        <w:t>part 1</w:t>
      </w:r>
      <w:r>
        <w:rPr>
          <w:rFonts w:ascii="Times New Roman" w:hAnsi="Times New Roman" w:cs="Times New Roman"/>
          <w:color w:val="0000FF"/>
        </w:rPr>
        <w:t xml:space="preserve"> shorter</w:t>
      </w:r>
      <w:r w:rsidR="00BE6798">
        <w:rPr>
          <w:rFonts w:ascii="Times New Roman" w:hAnsi="Times New Roman" w:cs="Times New Roman"/>
          <w:color w:val="0000FF"/>
        </w:rPr>
        <w:t xml:space="preserve"> by excluding video clips of initial growth and absorbance measurement</w:t>
      </w:r>
      <w:r w:rsidRPr="00E31887">
        <w:rPr>
          <w:rFonts w:ascii="Times New Roman" w:hAnsi="Times New Roman" w:cs="Times New Roman"/>
          <w:color w:val="0000FF"/>
        </w:rPr>
        <w:t xml:space="preserve">.  </w:t>
      </w:r>
    </w:p>
    <w:p w14:paraId="5166CC1C" w14:textId="5F7342C6" w:rsidR="00900CC0" w:rsidRPr="00E31887" w:rsidRDefault="00E27634" w:rsidP="0073411F">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It is not clear which type of microscope was used to visualize PI-stained DNA and at which settings/magnification. </w:t>
      </w:r>
    </w:p>
    <w:p w14:paraId="7FE35625" w14:textId="3A581E3A" w:rsidR="00A751B6" w:rsidRPr="00E31887" w:rsidRDefault="00F858F7" w:rsidP="00A9304A">
      <w:pPr>
        <w:widowControl w:val="0"/>
        <w:autoSpaceDE w:val="0"/>
        <w:autoSpaceDN w:val="0"/>
        <w:adjustRightInd w:val="0"/>
        <w:spacing w:line="276" w:lineRule="auto"/>
        <w:rPr>
          <w:rFonts w:ascii="Times New Roman" w:hAnsi="Times New Roman" w:cs="Times New Roman"/>
          <w:color w:val="0000FF"/>
        </w:rPr>
      </w:pPr>
      <w:r w:rsidRPr="00E31887">
        <w:rPr>
          <w:rFonts w:ascii="Times New Roman" w:hAnsi="Times New Roman" w:cs="Times New Roman"/>
          <w:color w:val="0000FF"/>
        </w:rPr>
        <w:t>The e</w:t>
      </w:r>
      <w:r w:rsidR="00CD794E" w:rsidRPr="00E31887">
        <w:rPr>
          <w:rFonts w:ascii="Times New Roman" w:hAnsi="Times New Roman" w:cs="Times New Roman"/>
          <w:color w:val="0000FF"/>
        </w:rPr>
        <w:t xml:space="preserve">quipment </w:t>
      </w:r>
      <w:r w:rsidRPr="00E31887">
        <w:rPr>
          <w:rFonts w:ascii="Times New Roman" w:hAnsi="Times New Roman" w:cs="Times New Roman"/>
          <w:color w:val="0000FF"/>
        </w:rPr>
        <w:t xml:space="preserve">for fluorescence microscopy is </w:t>
      </w:r>
      <w:r w:rsidR="00CD794E" w:rsidRPr="00E31887">
        <w:rPr>
          <w:rFonts w:ascii="Times New Roman" w:hAnsi="Times New Roman" w:cs="Times New Roman"/>
          <w:color w:val="0000FF"/>
        </w:rPr>
        <w:t>mentioned in T</w:t>
      </w:r>
      <w:r w:rsidR="00204BD9" w:rsidRPr="00E31887">
        <w:rPr>
          <w:rFonts w:ascii="Times New Roman" w:hAnsi="Times New Roman" w:cs="Times New Roman"/>
          <w:color w:val="0000FF"/>
        </w:rPr>
        <w:t xml:space="preserve">able S1 </w:t>
      </w:r>
      <w:r w:rsidRPr="00E31887">
        <w:rPr>
          <w:rFonts w:ascii="Times New Roman" w:hAnsi="Times New Roman" w:cs="Times New Roman"/>
          <w:color w:val="0000FF"/>
        </w:rPr>
        <w:t>(</w:t>
      </w:r>
      <w:r w:rsidR="00F42B24" w:rsidRPr="00E31887">
        <w:rPr>
          <w:rFonts w:ascii="Times New Roman" w:hAnsi="Times New Roman" w:cs="Times New Roman"/>
          <w:color w:val="0000FF"/>
        </w:rPr>
        <w:t xml:space="preserve">Nikon </w:t>
      </w:r>
      <w:r w:rsidR="00F42B24" w:rsidRPr="00E31887">
        <w:rPr>
          <w:rFonts w:ascii="Times New Roman" w:hAnsi="Times New Roman" w:cs="Times New Roman"/>
          <w:color w:val="0000FF"/>
        </w:rPr>
        <w:lastRenderedPageBreak/>
        <w:t>Optronics Magnafire</w:t>
      </w:r>
      <w:r w:rsidR="00A751B6" w:rsidRPr="00E31887">
        <w:rPr>
          <w:rFonts w:ascii="Times New Roman" w:hAnsi="Times New Roman" w:cs="Times New Roman"/>
          <w:color w:val="0000FF"/>
        </w:rPr>
        <w:t>)</w:t>
      </w:r>
      <w:r w:rsidR="00746E41" w:rsidRPr="00E31887">
        <w:rPr>
          <w:rFonts w:ascii="Times New Roman" w:hAnsi="Times New Roman" w:cs="Times New Roman"/>
          <w:color w:val="0000FF"/>
        </w:rPr>
        <w:t xml:space="preserve">. </w:t>
      </w:r>
      <w:r w:rsidR="00345599" w:rsidRPr="00E31887">
        <w:rPr>
          <w:rFonts w:ascii="Times New Roman" w:hAnsi="Times New Roman" w:cs="Times New Roman"/>
          <w:color w:val="0000FF"/>
        </w:rPr>
        <w:t>The m</w:t>
      </w:r>
      <w:r w:rsidR="00A751B6" w:rsidRPr="00E31887">
        <w:rPr>
          <w:rFonts w:ascii="Times New Roman" w:hAnsi="Times New Roman" w:cs="Times New Roman"/>
          <w:color w:val="0000FF"/>
        </w:rPr>
        <w:t xml:space="preserve">ethod for </w:t>
      </w:r>
      <w:r w:rsidR="00E750A6" w:rsidRPr="00E31887">
        <w:rPr>
          <w:rFonts w:ascii="Times New Roman" w:hAnsi="Times New Roman" w:cs="Times New Roman"/>
          <w:color w:val="0000FF"/>
        </w:rPr>
        <w:t>PI-stain</w:t>
      </w:r>
      <w:r w:rsidR="00746E41" w:rsidRPr="00E31887">
        <w:rPr>
          <w:rFonts w:ascii="Times New Roman" w:hAnsi="Times New Roman" w:cs="Times New Roman"/>
          <w:color w:val="0000FF"/>
        </w:rPr>
        <w:t xml:space="preserve"> </w:t>
      </w:r>
      <w:r w:rsidR="00A751B6" w:rsidRPr="00E31887">
        <w:rPr>
          <w:rFonts w:ascii="Times New Roman" w:hAnsi="Times New Roman" w:cs="Times New Roman"/>
          <w:color w:val="0000FF"/>
        </w:rPr>
        <w:t>was added to Table S1:</w:t>
      </w:r>
    </w:p>
    <w:p w14:paraId="050CAEA0" w14:textId="2BE6ED8E" w:rsidR="00F42B24" w:rsidRPr="00E31887" w:rsidRDefault="00345599" w:rsidP="00A9304A">
      <w:pPr>
        <w:widowControl w:val="0"/>
        <w:autoSpaceDE w:val="0"/>
        <w:autoSpaceDN w:val="0"/>
        <w:adjustRightInd w:val="0"/>
        <w:spacing w:line="276" w:lineRule="auto"/>
        <w:rPr>
          <w:rFonts w:ascii="Times New Roman" w:hAnsi="Times New Roman" w:cs="Times New Roman"/>
        </w:rPr>
      </w:pPr>
      <w:r w:rsidRPr="00E31887">
        <w:rPr>
          <w:rFonts w:ascii="Times New Roman" w:hAnsi="Times New Roman" w:cs="Times New Roman"/>
        </w:rPr>
        <w:t>“</w:t>
      </w:r>
      <w:r w:rsidR="0029182C" w:rsidRPr="0029182C">
        <w:rPr>
          <w:rFonts w:ascii="Times New Roman" w:hAnsi="Times New Roman" w:cs="Times New Roman"/>
        </w:rPr>
        <w:t>Images of propidium iodine stained DNA were captured by fluorescence microscopy at 100x magnification (100x/1.30 oil, Nikon) in the RFP channel (red excitation fluorescence filter, 663-738 nm) using identical exposition time (5 seconds).</w:t>
      </w:r>
      <w:r w:rsidR="0029182C">
        <w:rPr>
          <w:rFonts w:ascii="Times New Roman" w:hAnsi="Times New Roman" w:cs="Times New Roman"/>
        </w:rPr>
        <w:t>”</w:t>
      </w:r>
    </w:p>
    <w:p w14:paraId="7BCF9CB9" w14:textId="55C2EA5F" w:rsidR="00C673BA" w:rsidRPr="00E31887" w:rsidRDefault="00345599" w:rsidP="00A9304A">
      <w:pPr>
        <w:widowControl w:val="0"/>
        <w:autoSpaceDE w:val="0"/>
        <w:autoSpaceDN w:val="0"/>
        <w:adjustRightInd w:val="0"/>
        <w:spacing w:line="276" w:lineRule="auto"/>
        <w:rPr>
          <w:rFonts w:ascii="Times New Roman" w:hAnsi="Times New Roman" w:cs="Times New Roman"/>
        </w:rPr>
      </w:pPr>
      <w:r w:rsidRPr="00E31887">
        <w:rPr>
          <w:rFonts w:ascii="Times New Roman" w:hAnsi="Times New Roman" w:cs="Times New Roman"/>
          <w:color w:val="0000FF"/>
        </w:rPr>
        <w:t xml:space="preserve">As well, </w:t>
      </w:r>
      <w:r w:rsidR="001211B2" w:rsidRPr="00E31887">
        <w:rPr>
          <w:rFonts w:ascii="Times New Roman" w:hAnsi="Times New Roman" w:cs="Times New Roman"/>
          <w:color w:val="0000FF"/>
        </w:rPr>
        <w:t xml:space="preserve">to </w:t>
      </w:r>
      <w:r w:rsidR="00727838">
        <w:rPr>
          <w:rFonts w:ascii="Times New Roman" w:hAnsi="Times New Roman" w:cs="Times New Roman"/>
          <w:color w:val="0000FF"/>
        </w:rPr>
        <w:t>step 3.4.3.3) was added: “</w:t>
      </w:r>
      <w:r w:rsidR="00727838" w:rsidRPr="005827C3">
        <w:rPr>
          <w:rFonts w:ascii="Times New Roman" w:hAnsi="Times New Roman" w:cs="Times New Roman"/>
        </w:rPr>
        <w:t>at 100x magnification</w:t>
      </w:r>
      <w:r w:rsidR="00727838">
        <w:rPr>
          <w:rFonts w:ascii="Times New Roman" w:hAnsi="Times New Roman" w:cs="Times New Roman"/>
        </w:rPr>
        <w:t xml:space="preserve">” </w:t>
      </w:r>
      <w:r w:rsidR="00727838">
        <w:rPr>
          <w:rFonts w:ascii="Times New Roman" w:hAnsi="Times New Roman" w:cs="Times New Roman"/>
          <w:color w:val="0000FF"/>
        </w:rPr>
        <w:t>and to l</w:t>
      </w:r>
      <w:r w:rsidR="001211B2" w:rsidRPr="00E31887">
        <w:rPr>
          <w:rFonts w:ascii="Times New Roman" w:hAnsi="Times New Roman" w:cs="Times New Roman"/>
          <w:color w:val="0000FF"/>
        </w:rPr>
        <w:t xml:space="preserve">ine </w:t>
      </w:r>
      <w:r w:rsidR="007D47E5">
        <w:rPr>
          <w:rFonts w:ascii="Times New Roman" w:hAnsi="Times New Roman" w:cs="Times New Roman"/>
          <w:color w:val="0000FF"/>
        </w:rPr>
        <w:t>358</w:t>
      </w:r>
      <w:r w:rsidR="008D37E8" w:rsidRPr="00E31887">
        <w:rPr>
          <w:rFonts w:ascii="Times New Roman" w:hAnsi="Times New Roman" w:cs="Times New Roman"/>
          <w:color w:val="0000FF"/>
        </w:rPr>
        <w:t xml:space="preserve"> was added</w:t>
      </w:r>
      <w:r w:rsidR="001211B2" w:rsidRPr="00E31887">
        <w:rPr>
          <w:rFonts w:ascii="Times New Roman" w:hAnsi="Times New Roman" w:cs="Times New Roman"/>
          <w:color w:val="0000FF"/>
        </w:rPr>
        <w:t>:</w:t>
      </w:r>
      <w:r w:rsidR="001211B2" w:rsidRPr="00E31887">
        <w:rPr>
          <w:rFonts w:ascii="Times New Roman" w:hAnsi="Times New Roman" w:cs="Times New Roman"/>
        </w:rPr>
        <w:t xml:space="preserve"> “</w:t>
      </w:r>
      <w:r w:rsidR="00C36F84" w:rsidRPr="00E31887">
        <w:rPr>
          <w:rFonts w:ascii="Times New Roman" w:hAnsi="Times New Roman" w:cs="Times New Roman"/>
        </w:rPr>
        <w:t>See Table S1</w:t>
      </w:r>
      <w:r w:rsidR="00C36F84" w:rsidRPr="00E31887">
        <w:rPr>
          <w:rFonts w:ascii="Times New Roman" w:hAnsi="Times New Roman" w:cs="Times New Roman"/>
          <w:b/>
        </w:rPr>
        <w:t xml:space="preserve"> </w:t>
      </w:r>
      <w:r w:rsidR="00C36F84" w:rsidRPr="00E31887">
        <w:rPr>
          <w:rFonts w:ascii="Times New Roman" w:hAnsi="Times New Roman" w:cs="Times New Roman"/>
        </w:rPr>
        <w:t xml:space="preserve">for </w:t>
      </w:r>
      <w:r w:rsidR="000A1E09" w:rsidRPr="00E31887">
        <w:rPr>
          <w:rFonts w:ascii="Times New Roman" w:hAnsi="Times New Roman" w:cs="Times New Roman"/>
        </w:rPr>
        <w:t>extra</w:t>
      </w:r>
      <w:r w:rsidR="002E7A37" w:rsidRPr="00E31887">
        <w:rPr>
          <w:rFonts w:ascii="Times New Roman" w:hAnsi="Times New Roman" w:cs="Times New Roman"/>
        </w:rPr>
        <w:t xml:space="preserve"> detail</w:t>
      </w:r>
      <w:r w:rsidR="0089324C" w:rsidRPr="00E31887">
        <w:rPr>
          <w:rFonts w:ascii="Times New Roman" w:hAnsi="Times New Roman" w:cs="Times New Roman"/>
        </w:rPr>
        <w:t>s</w:t>
      </w:r>
      <w:r w:rsidR="001211B2" w:rsidRPr="00E31887">
        <w:rPr>
          <w:rFonts w:ascii="Times New Roman" w:hAnsi="Times New Roman" w:cs="Times New Roman"/>
        </w:rPr>
        <w:t>”</w:t>
      </w:r>
      <w:r w:rsidR="00C36F84" w:rsidRPr="00E31887">
        <w:rPr>
          <w:rFonts w:ascii="Times New Roman" w:hAnsi="Times New Roman" w:cs="Times New Roman"/>
        </w:rPr>
        <w:t>.</w:t>
      </w:r>
    </w:p>
    <w:p w14:paraId="3DB60256" w14:textId="77777777" w:rsidR="008D37E8" w:rsidRPr="00E31887" w:rsidRDefault="008D37E8" w:rsidP="00A9304A">
      <w:pPr>
        <w:widowControl w:val="0"/>
        <w:autoSpaceDE w:val="0"/>
        <w:autoSpaceDN w:val="0"/>
        <w:adjustRightInd w:val="0"/>
        <w:spacing w:line="276" w:lineRule="auto"/>
        <w:rPr>
          <w:rFonts w:ascii="Times New Roman" w:hAnsi="Times New Roman" w:cs="Times New Roman"/>
        </w:rPr>
      </w:pPr>
    </w:p>
    <w:p w14:paraId="656C1443"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iCs/>
        </w:rPr>
        <w:t xml:space="preserve">Additional Comments to Authors: </w:t>
      </w:r>
    </w:p>
    <w:p w14:paraId="7E523D3B"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i/>
        </w:rPr>
        <w:t xml:space="preserve">N/A </w:t>
      </w:r>
    </w:p>
    <w:p w14:paraId="5D777DCA" w14:textId="77777777" w:rsidR="00E94486" w:rsidRPr="00E31887" w:rsidRDefault="00E94486" w:rsidP="00A9304A">
      <w:pPr>
        <w:widowControl w:val="0"/>
        <w:autoSpaceDE w:val="0"/>
        <w:autoSpaceDN w:val="0"/>
        <w:adjustRightInd w:val="0"/>
        <w:spacing w:after="240" w:line="276" w:lineRule="auto"/>
        <w:rPr>
          <w:rFonts w:ascii="Times New Roman" w:hAnsi="Times New Roman" w:cs="Times New Roman"/>
          <w:b/>
          <w:bCs/>
        </w:rPr>
      </w:pPr>
    </w:p>
    <w:p w14:paraId="3403FA0B"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b/>
          <w:bCs/>
        </w:rPr>
        <w:t xml:space="preserve">Reviewer #2: </w:t>
      </w:r>
    </w:p>
    <w:p w14:paraId="179C4A58"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i/>
          <w:iCs/>
        </w:rPr>
        <w:t xml:space="preserve">Manuscript Summary: </w:t>
      </w:r>
    </w:p>
    <w:p w14:paraId="61DCDD58"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The manuscript by Bojsen et al describes in detail a method to purify extrachromosomal circular DNA from yeast. The method uses glass bead dependent perforation of the S. cerevisiae cell wall, kit based DNA purification, limited digestion of chromosomal DNA, extensive digestion of linear DNA and rolling-circle based amplification of DNA, prior to sequencing. Although the method is designed for yeast it could be adopted to all eukaryotic cells. The method as such has been published, but the video supported detailed description will proof very useful to the scientific community, especially since the protocol describes the reasoning of the method and explains experimental pitfalls. The video is in general of high quality, but the sound quality is poor and should be improved. The video has a nice balance of content to detail and is nicely done. The illustrations are of good quality and help with the explanation. That said, I am not sure why the restriction enzyme digest was not listed in the overview? In summary, I fully support the publication of the video-manuscript. </w:t>
      </w:r>
    </w:p>
    <w:p w14:paraId="0DDE46B6" w14:textId="33817EF7" w:rsidR="0047136D" w:rsidRPr="003B561F" w:rsidRDefault="006F5328" w:rsidP="00A9304A">
      <w:pPr>
        <w:widowControl w:val="0"/>
        <w:autoSpaceDE w:val="0"/>
        <w:autoSpaceDN w:val="0"/>
        <w:adjustRightInd w:val="0"/>
        <w:spacing w:after="240" w:line="276" w:lineRule="auto"/>
        <w:rPr>
          <w:rFonts w:ascii="Times New Roman" w:hAnsi="Times New Roman" w:cs="Times New Roman"/>
          <w:color w:val="0000FF"/>
        </w:rPr>
      </w:pPr>
      <w:r w:rsidRPr="003B561F">
        <w:rPr>
          <w:rFonts w:ascii="Times New Roman" w:hAnsi="Times New Roman" w:cs="Times New Roman"/>
          <w:color w:val="0000FF"/>
        </w:rPr>
        <w:t xml:space="preserve">We thank you for your comments. The sound quality </w:t>
      </w:r>
      <w:r w:rsidR="005D1668" w:rsidRPr="003B561F">
        <w:rPr>
          <w:rFonts w:ascii="Times New Roman" w:hAnsi="Times New Roman" w:cs="Times New Roman"/>
          <w:color w:val="0000FF"/>
        </w:rPr>
        <w:t xml:space="preserve">was compressed at export and </w:t>
      </w:r>
      <w:r w:rsidR="0029182C" w:rsidRPr="003B561F">
        <w:rPr>
          <w:rFonts w:ascii="Times New Roman" w:hAnsi="Times New Roman" w:cs="Times New Roman"/>
          <w:color w:val="0000FF"/>
        </w:rPr>
        <w:t>is</w:t>
      </w:r>
      <w:r w:rsidRPr="00BE6798">
        <w:rPr>
          <w:rFonts w:ascii="Times New Roman" w:hAnsi="Times New Roman" w:cs="Times New Roman"/>
          <w:color w:val="0000FF"/>
        </w:rPr>
        <w:t xml:space="preserve"> improved</w:t>
      </w:r>
      <w:r w:rsidR="0029182C" w:rsidRPr="00BE6798">
        <w:rPr>
          <w:rFonts w:ascii="Times New Roman" w:hAnsi="Times New Roman" w:cs="Times New Roman"/>
          <w:color w:val="0000FF"/>
        </w:rPr>
        <w:t xml:space="preserve"> in the present version of the manuscript</w:t>
      </w:r>
      <w:r w:rsidRPr="00BE6798">
        <w:rPr>
          <w:rFonts w:ascii="Times New Roman" w:hAnsi="Times New Roman" w:cs="Times New Roman"/>
          <w:color w:val="0000FF"/>
        </w:rPr>
        <w:t xml:space="preserve">. The </w:t>
      </w:r>
      <w:r w:rsidR="00843B9B" w:rsidRPr="003B561F">
        <w:rPr>
          <w:rFonts w:ascii="Times New Roman" w:hAnsi="Times New Roman" w:cs="Times New Roman"/>
          <w:color w:val="0000FF"/>
        </w:rPr>
        <w:t xml:space="preserve">restriction enzyme </w:t>
      </w:r>
      <w:r w:rsidRPr="003B561F">
        <w:rPr>
          <w:rFonts w:ascii="Times New Roman" w:hAnsi="Times New Roman" w:cs="Times New Roman"/>
          <w:color w:val="0000FF"/>
        </w:rPr>
        <w:t>digest was</w:t>
      </w:r>
      <w:r w:rsidR="00964724" w:rsidRPr="003B561F">
        <w:rPr>
          <w:rFonts w:ascii="Times New Roman" w:hAnsi="Times New Roman" w:cs="Times New Roman"/>
          <w:color w:val="0000FF"/>
        </w:rPr>
        <w:t xml:space="preserve"> </w:t>
      </w:r>
      <w:r w:rsidRPr="00BE6798">
        <w:rPr>
          <w:rFonts w:ascii="Times New Roman" w:hAnsi="Times New Roman" w:cs="Times New Roman"/>
          <w:color w:val="0000FF"/>
        </w:rPr>
        <w:t>no</w:t>
      </w:r>
      <w:r w:rsidR="00964724" w:rsidRPr="00BE6798">
        <w:rPr>
          <w:rFonts w:ascii="Times New Roman" w:hAnsi="Times New Roman" w:cs="Times New Roman"/>
          <w:color w:val="0000FF"/>
        </w:rPr>
        <w:t xml:space="preserve">t listed </w:t>
      </w:r>
      <w:r w:rsidR="00843B9B" w:rsidRPr="00BE6798">
        <w:rPr>
          <w:rFonts w:ascii="Times New Roman" w:hAnsi="Times New Roman" w:cs="Times New Roman"/>
          <w:color w:val="0000FF"/>
        </w:rPr>
        <w:t xml:space="preserve">in the movie </w:t>
      </w:r>
      <w:r w:rsidR="00964724" w:rsidRPr="00BE6798">
        <w:rPr>
          <w:rFonts w:ascii="Times New Roman" w:hAnsi="Times New Roman" w:cs="Times New Roman"/>
          <w:color w:val="0000FF"/>
        </w:rPr>
        <w:t xml:space="preserve">intentionally as this is </w:t>
      </w:r>
      <w:r w:rsidR="000A1E09" w:rsidRPr="00BE6798">
        <w:rPr>
          <w:rFonts w:ascii="Times New Roman" w:hAnsi="Times New Roman" w:cs="Times New Roman"/>
          <w:color w:val="0000FF"/>
        </w:rPr>
        <w:t xml:space="preserve">an </w:t>
      </w:r>
      <w:r w:rsidR="00964724" w:rsidRPr="00BE6798">
        <w:rPr>
          <w:rFonts w:ascii="Times New Roman" w:hAnsi="Times New Roman" w:cs="Times New Roman"/>
          <w:color w:val="0000FF"/>
        </w:rPr>
        <w:t>optional step</w:t>
      </w:r>
      <w:r w:rsidR="000A1E09" w:rsidRPr="00BE6798">
        <w:rPr>
          <w:rFonts w:ascii="Times New Roman" w:hAnsi="Times New Roman" w:cs="Times New Roman"/>
          <w:color w:val="0000FF"/>
        </w:rPr>
        <w:t xml:space="preserve"> in the protocol</w:t>
      </w:r>
      <w:r w:rsidR="00964724" w:rsidRPr="00BE6798">
        <w:rPr>
          <w:rFonts w:ascii="Times New Roman" w:hAnsi="Times New Roman" w:cs="Times New Roman"/>
          <w:color w:val="0000FF"/>
        </w:rPr>
        <w:t>.</w:t>
      </w:r>
      <w:r w:rsidR="00843B9B" w:rsidRPr="00BE6798">
        <w:rPr>
          <w:rFonts w:ascii="Times New Roman" w:hAnsi="Times New Roman" w:cs="Times New Roman"/>
          <w:color w:val="0000FF"/>
        </w:rPr>
        <w:t xml:space="preserve"> We have however listed </w:t>
      </w:r>
      <w:r w:rsidR="003B561F" w:rsidRPr="00BE6798">
        <w:rPr>
          <w:rFonts w:ascii="Times New Roman" w:hAnsi="Times New Roman" w:cs="Times New Roman"/>
          <w:color w:val="0000FF"/>
        </w:rPr>
        <w:t xml:space="preserve">the </w:t>
      </w:r>
      <w:r w:rsidR="00843B9B" w:rsidRPr="003B561F">
        <w:rPr>
          <w:rFonts w:ascii="Times New Roman" w:hAnsi="Times New Roman" w:cs="Times New Roman"/>
          <w:color w:val="0000FF"/>
        </w:rPr>
        <w:t>restriction enzyme treatment in the written manuscript.</w:t>
      </w:r>
    </w:p>
    <w:p w14:paraId="71246ED4"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i/>
          <w:iCs/>
        </w:rPr>
        <w:t xml:space="preserve">Major Concerns: </w:t>
      </w:r>
    </w:p>
    <w:p w14:paraId="1DBCB081"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I do not have any major concerns with this publication. </w:t>
      </w:r>
    </w:p>
    <w:p w14:paraId="6ACC1782"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i/>
          <w:iCs/>
        </w:rPr>
        <w:t xml:space="preserve">Minor Concerns: </w:t>
      </w:r>
    </w:p>
    <w:p w14:paraId="49EA8F6D" w14:textId="228F742F" w:rsidR="005210D7" w:rsidRPr="00E31887" w:rsidRDefault="00E27634" w:rsidP="00A9304A">
      <w:pPr>
        <w:widowControl w:val="0"/>
        <w:autoSpaceDE w:val="0"/>
        <w:autoSpaceDN w:val="0"/>
        <w:adjustRightInd w:val="0"/>
        <w:spacing w:after="240" w:line="276" w:lineRule="auto"/>
        <w:rPr>
          <w:rFonts w:ascii="Times New Roman" w:hAnsi="Times New Roman" w:cs="Times New Roman"/>
          <w:color w:val="0000FF"/>
        </w:rPr>
      </w:pPr>
      <w:r w:rsidRPr="00E31887">
        <w:rPr>
          <w:rFonts w:ascii="Times New Roman" w:hAnsi="Times New Roman" w:cs="Times New Roman"/>
        </w:rPr>
        <w:t>-Line113: It would be useful to mention that the 86 kilobase DNA is of mitochondrial origin.</w:t>
      </w:r>
      <w:r w:rsidR="005210D7" w:rsidRPr="00E31887">
        <w:rPr>
          <w:rFonts w:ascii="Times New Roman" w:hAnsi="Times New Roman" w:cs="Times New Roman"/>
        </w:rPr>
        <w:t xml:space="preserve"> </w:t>
      </w:r>
      <w:r w:rsidR="005210D7" w:rsidRPr="00E31887">
        <w:rPr>
          <w:rFonts w:ascii="Times New Roman" w:hAnsi="Times New Roman" w:cs="Times New Roman"/>
        </w:rPr>
        <w:br/>
      </w:r>
      <w:r w:rsidR="00265564">
        <w:rPr>
          <w:rFonts w:ascii="Times New Roman" w:hAnsi="Times New Roman" w:cs="Times New Roman"/>
          <w:color w:val="0000FF"/>
        </w:rPr>
        <w:t xml:space="preserve">We </w:t>
      </w:r>
      <w:r w:rsidR="00843B9B">
        <w:rPr>
          <w:rFonts w:ascii="Times New Roman" w:hAnsi="Times New Roman" w:cs="Times New Roman"/>
          <w:color w:val="0000FF"/>
        </w:rPr>
        <w:t xml:space="preserve">now </w:t>
      </w:r>
      <w:r w:rsidR="00265564">
        <w:rPr>
          <w:rFonts w:ascii="Times New Roman" w:hAnsi="Times New Roman" w:cs="Times New Roman"/>
          <w:color w:val="0000FF"/>
        </w:rPr>
        <w:t xml:space="preserve">mention </w:t>
      </w:r>
      <w:r w:rsidR="00843B9B" w:rsidRPr="00EA1F73">
        <w:rPr>
          <w:rFonts w:ascii="Times New Roman" w:hAnsi="Times New Roman" w:cs="Times New Roman"/>
          <w:color w:val="0000FF"/>
        </w:rPr>
        <w:t>86 kilobase DNA is of mitochondrial origin</w:t>
      </w:r>
      <w:r w:rsidR="00843B9B">
        <w:rPr>
          <w:rFonts w:ascii="Times New Roman" w:hAnsi="Times New Roman" w:cs="Times New Roman"/>
          <w:color w:val="0000FF"/>
        </w:rPr>
        <w:t xml:space="preserve"> in the introduction. It is </w:t>
      </w:r>
      <w:r w:rsidR="00843B9B">
        <w:rPr>
          <w:rFonts w:ascii="Times New Roman" w:hAnsi="Times New Roman" w:cs="Times New Roman"/>
          <w:color w:val="0000FF"/>
        </w:rPr>
        <w:lastRenderedPageBreak/>
        <w:t>also stated in</w:t>
      </w:r>
      <w:r w:rsidR="00265564">
        <w:rPr>
          <w:rFonts w:ascii="Times New Roman" w:hAnsi="Times New Roman" w:cs="Times New Roman"/>
          <w:color w:val="0000FF"/>
        </w:rPr>
        <w:t xml:space="preserve"> the discussion</w:t>
      </w:r>
      <w:r w:rsidR="00AE2BC3">
        <w:rPr>
          <w:rFonts w:ascii="Times New Roman" w:hAnsi="Times New Roman" w:cs="Times New Roman"/>
          <w:color w:val="0000FF"/>
        </w:rPr>
        <w:t xml:space="preserve"> </w:t>
      </w:r>
      <w:r w:rsidR="00265564">
        <w:rPr>
          <w:rFonts w:ascii="Times New Roman" w:hAnsi="Times New Roman" w:cs="Times New Roman"/>
          <w:color w:val="0000FF"/>
        </w:rPr>
        <w:t>as well as in reference 19</w:t>
      </w:r>
      <w:r w:rsidR="005210D7" w:rsidRPr="00E31887">
        <w:rPr>
          <w:rFonts w:ascii="Times New Roman" w:hAnsi="Times New Roman" w:cs="Times New Roman"/>
          <w:color w:val="0000FF"/>
        </w:rPr>
        <w:t xml:space="preserve">. </w:t>
      </w:r>
    </w:p>
    <w:p w14:paraId="32AEBD7B" w14:textId="33BEEB16"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-Why did the authors choose to limit their circular DNA's to a size of &gt;1kb? </w:t>
      </w:r>
    </w:p>
    <w:p w14:paraId="3549C37C" w14:textId="55FA0E8B" w:rsidR="00DA615F" w:rsidRDefault="00DA615F" w:rsidP="00A9304A">
      <w:pPr>
        <w:widowControl w:val="0"/>
        <w:autoSpaceDE w:val="0"/>
        <w:autoSpaceDN w:val="0"/>
        <w:adjustRightInd w:val="0"/>
        <w:spacing w:after="240" w:line="276" w:lineRule="auto"/>
        <w:rPr>
          <w:rFonts w:hint="eastAsia"/>
        </w:rPr>
      </w:pPr>
      <w:r w:rsidRPr="00E31887">
        <w:rPr>
          <w:rFonts w:ascii="Times New Roman" w:hAnsi="Times New Roman" w:cs="Times New Roman"/>
          <w:color w:val="0000FF"/>
        </w:rPr>
        <w:t>The &gt;1kb c</w:t>
      </w:r>
      <w:r w:rsidR="000444F8" w:rsidRPr="00E31887">
        <w:rPr>
          <w:rFonts w:ascii="Times New Roman" w:hAnsi="Times New Roman" w:cs="Times New Roman"/>
          <w:color w:val="0000FF"/>
        </w:rPr>
        <w:t>ut-off was basically a choice to focus on large circular DNAs that could include full genes</w:t>
      </w:r>
      <w:r w:rsidR="00824FDF" w:rsidRPr="00E31887">
        <w:rPr>
          <w:rFonts w:ascii="Times New Roman" w:hAnsi="Times New Roman" w:cs="Times New Roman"/>
          <w:color w:val="0000FF"/>
        </w:rPr>
        <w:t xml:space="preserve">. </w:t>
      </w:r>
      <w:r w:rsidR="00D96CDC">
        <w:rPr>
          <w:rFonts w:ascii="Times New Roman" w:hAnsi="Times New Roman" w:cs="Times New Roman"/>
          <w:color w:val="0000FF"/>
        </w:rPr>
        <w:t>We have now explained this in the introduction: “</w:t>
      </w:r>
      <w:r w:rsidR="00D96CDC">
        <w:t>A size cut-off was chosen to focus on eccDNA that are large enough to carry whole genes”</w:t>
      </w:r>
    </w:p>
    <w:p w14:paraId="74A7D6D8"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-Line 118: It is stated that the method is sensitive and can detect 1 circle in thousands of cells. Is it possible to estimate how many circle with any given sequence exist per cell? </w:t>
      </w:r>
    </w:p>
    <w:p w14:paraId="002984E9" w14:textId="2A15B6E5" w:rsidR="005D1668" w:rsidRPr="00E31887" w:rsidRDefault="00DB50CF"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color w:val="0000FF"/>
        </w:rPr>
        <w:t xml:space="preserve">Currently, </w:t>
      </w:r>
      <w:r w:rsidR="00EE0550" w:rsidRPr="00E31887">
        <w:rPr>
          <w:rFonts w:ascii="Times New Roman" w:hAnsi="Times New Roman" w:cs="Times New Roman"/>
          <w:color w:val="0000FF"/>
        </w:rPr>
        <w:t xml:space="preserve">the best estimation is obtained by adding control plasmids to a known number of cells. </w:t>
      </w:r>
      <w:r w:rsidR="00F51D4E" w:rsidRPr="00E31887">
        <w:rPr>
          <w:rFonts w:ascii="Times New Roman" w:hAnsi="Times New Roman" w:cs="Times New Roman"/>
          <w:color w:val="0000FF"/>
        </w:rPr>
        <w:t xml:space="preserve">To estimate how many circles exist per cell is very difficult </w:t>
      </w:r>
      <w:r w:rsidRPr="00E31887">
        <w:rPr>
          <w:rFonts w:ascii="Times New Roman" w:hAnsi="Times New Roman" w:cs="Times New Roman"/>
          <w:color w:val="0000FF"/>
        </w:rPr>
        <w:t xml:space="preserve">because </w:t>
      </w:r>
      <w:r w:rsidR="00D96CDC">
        <w:rPr>
          <w:rFonts w:ascii="Times New Roman" w:hAnsi="Times New Roman" w:cs="Times New Roman"/>
          <w:color w:val="0000FF"/>
        </w:rPr>
        <w:t>the</w:t>
      </w:r>
      <w:r w:rsidR="00D96CDC" w:rsidRPr="00E31887">
        <w:rPr>
          <w:rFonts w:ascii="Times New Roman" w:hAnsi="Times New Roman" w:cs="Times New Roman"/>
          <w:color w:val="0000FF"/>
        </w:rPr>
        <w:t xml:space="preserve"> </w:t>
      </w:r>
      <w:r w:rsidRPr="00E31887">
        <w:rPr>
          <w:rFonts w:ascii="Times New Roman" w:hAnsi="Times New Roman" w:cs="Times New Roman"/>
          <w:color w:val="0000FF"/>
        </w:rPr>
        <w:t>phi29 amplification is biased</w:t>
      </w:r>
      <w:r w:rsidR="00F92DDF" w:rsidRPr="00E31887">
        <w:rPr>
          <w:rFonts w:ascii="Times New Roman" w:hAnsi="Times New Roman" w:cs="Times New Roman"/>
          <w:color w:val="0000FF"/>
        </w:rPr>
        <w:t xml:space="preserve"> toward small and abundant circular DNA’s</w:t>
      </w:r>
      <w:r w:rsidR="00F51D4E" w:rsidRPr="00E31887">
        <w:rPr>
          <w:rFonts w:ascii="Times New Roman" w:hAnsi="Times New Roman" w:cs="Times New Roman"/>
          <w:color w:val="0000FF"/>
        </w:rPr>
        <w:t xml:space="preserve">. Also, </w:t>
      </w:r>
      <w:r w:rsidR="00F92DDF" w:rsidRPr="00E31887">
        <w:rPr>
          <w:rFonts w:ascii="Times New Roman" w:hAnsi="Times New Roman" w:cs="Times New Roman"/>
          <w:color w:val="0000FF"/>
        </w:rPr>
        <w:t>we do not expect an even distribution of eccDNAs in cell</w:t>
      </w:r>
      <w:r w:rsidR="00585A4B" w:rsidRPr="00E31887">
        <w:rPr>
          <w:rFonts w:ascii="Times New Roman" w:hAnsi="Times New Roman" w:cs="Times New Roman"/>
          <w:color w:val="0000FF"/>
        </w:rPr>
        <w:t xml:space="preserve">s, why we </w:t>
      </w:r>
      <w:r w:rsidR="00D96CDC">
        <w:rPr>
          <w:rFonts w:ascii="Times New Roman" w:hAnsi="Times New Roman" w:cs="Times New Roman"/>
          <w:color w:val="0000FF"/>
        </w:rPr>
        <w:t>are reluctant</w:t>
      </w:r>
      <w:r w:rsidR="00585A4B" w:rsidRPr="00E31887">
        <w:rPr>
          <w:rFonts w:ascii="Times New Roman" w:hAnsi="Times New Roman" w:cs="Times New Roman"/>
          <w:color w:val="0000FF"/>
        </w:rPr>
        <w:t xml:space="preserve"> to give a</w:t>
      </w:r>
      <w:r w:rsidR="00D96CDC">
        <w:rPr>
          <w:rFonts w:ascii="Times New Roman" w:hAnsi="Times New Roman" w:cs="Times New Roman"/>
          <w:color w:val="0000FF"/>
        </w:rPr>
        <w:t>n</w:t>
      </w:r>
      <w:r w:rsidR="00585A4B" w:rsidRPr="00E31887">
        <w:rPr>
          <w:rFonts w:ascii="Times New Roman" w:hAnsi="Times New Roman" w:cs="Times New Roman"/>
          <w:color w:val="0000FF"/>
        </w:rPr>
        <w:t xml:space="preserve"> estimate</w:t>
      </w:r>
      <w:r w:rsidRPr="00E31887">
        <w:rPr>
          <w:rFonts w:ascii="Times New Roman" w:hAnsi="Times New Roman" w:cs="Times New Roman"/>
          <w:color w:val="0000FF"/>
        </w:rPr>
        <w:t>.</w:t>
      </w:r>
    </w:p>
    <w:p w14:paraId="65EA2164" w14:textId="1E163DF2"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-Line 129: yeast peptone (not pentose) dextrose</w:t>
      </w:r>
      <w:r w:rsidR="00283219" w:rsidRPr="00E31887">
        <w:rPr>
          <w:rFonts w:ascii="Times New Roman" w:hAnsi="Times New Roman" w:cs="Times New Roman"/>
        </w:rPr>
        <w:t xml:space="preserve">. </w:t>
      </w:r>
      <w:r w:rsidR="00D96CDC">
        <w:rPr>
          <w:rFonts w:ascii="Times New Roman" w:hAnsi="Times New Roman" w:cs="Times New Roman"/>
          <w:color w:val="0000FF"/>
        </w:rPr>
        <w:t>This has now been corrected</w:t>
      </w:r>
      <w:r w:rsidR="001A049A" w:rsidRPr="00E31887">
        <w:rPr>
          <w:rFonts w:ascii="Times New Roman" w:hAnsi="Times New Roman" w:cs="Times New Roman"/>
          <w:color w:val="0000FF"/>
        </w:rPr>
        <w:t>.</w:t>
      </w:r>
      <w:r w:rsidRPr="00E31887">
        <w:rPr>
          <w:rFonts w:ascii="Times New Roman" w:hAnsi="Times New Roman" w:cs="Times New Roman"/>
        </w:rPr>
        <w:t xml:space="preserve"> </w:t>
      </w:r>
    </w:p>
    <w:p w14:paraId="5F8A97B9" w14:textId="1F1A80A3" w:rsidR="008B2A1F" w:rsidRPr="00E31887" w:rsidRDefault="008B2A1F" w:rsidP="008B2A1F">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-Line 130: the movie states 0.012 OD600. </w:t>
      </w:r>
      <w:r w:rsidRPr="00E31887">
        <w:rPr>
          <w:rFonts w:ascii="Times New Roman" w:hAnsi="Times New Roman" w:cs="Times New Roman"/>
          <w:color w:val="0000FF"/>
        </w:rPr>
        <w:t>Th</w:t>
      </w:r>
      <w:r>
        <w:rPr>
          <w:rFonts w:ascii="Times New Roman" w:hAnsi="Times New Roman" w:cs="Times New Roman"/>
          <w:color w:val="0000FF"/>
        </w:rPr>
        <w:t>is</w:t>
      </w:r>
      <w:r w:rsidRPr="00E31887">
        <w:rPr>
          <w:rFonts w:ascii="Times New Roman" w:hAnsi="Times New Roman" w:cs="Times New Roman"/>
          <w:color w:val="0000FF"/>
        </w:rPr>
        <w:t xml:space="preserve"> </w:t>
      </w:r>
      <w:r>
        <w:rPr>
          <w:rFonts w:ascii="Times New Roman" w:hAnsi="Times New Roman" w:cs="Times New Roman"/>
          <w:color w:val="0000FF"/>
        </w:rPr>
        <w:t xml:space="preserve">clip was removed and we added </w:t>
      </w:r>
      <w:r w:rsidRPr="00E31887">
        <w:rPr>
          <w:rFonts w:ascii="Times New Roman" w:hAnsi="Times New Roman" w:cs="Times New Roman"/>
        </w:rPr>
        <w:t>“</w:t>
      </w:r>
      <w:r>
        <w:rPr>
          <w:rFonts w:ascii="Times New Roman" w:hAnsi="Times New Roman" w:cs="Times New Roman"/>
          <w:color w:val="0000FF"/>
        </w:rPr>
        <w:t>approximately”</w:t>
      </w:r>
      <w:r w:rsidR="00EC574B">
        <w:rPr>
          <w:rFonts w:ascii="Times New Roman" w:hAnsi="Times New Roman" w:cs="Times New Roman"/>
          <w:color w:val="0000FF"/>
        </w:rPr>
        <w:t xml:space="preserve"> </w:t>
      </w:r>
      <w:r w:rsidR="00EC574B" w:rsidRPr="00E31887">
        <w:rPr>
          <w:rFonts w:ascii="Times New Roman" w:hAnsi="Times New Roman" w:cs="Times New Roman"/>
          <w:color w:val="0000FF"/>
        </w:rPr>
        <w:t>to line 1</w:t>
      </w:r>
      <w:r w:rsidR="007D47E5">
        <w:rPr>
          <w:rFonts w:ascii="Times New Roman" w:hAnsi="Times New Roman" w:cs="Times New Roman"/>
          <w:color w:val="0000FF"/>
        </w:rPr>
        <w:t>3</w:t>
      </w:r>
      <w:r w:rsidR="007125B2">
        <w:rPr>
          <w:rFonts w:ascii="Times New Roman" w:hAnsi="Times New Roman" w:cs="Times New Roman"/>
          <w:color w:val="0000FF"/>
        </w:rPr>
        <w:t>4</w:t>
      </w:r>
      <w:r w:rsidRPr="00E31887">
        <w:rPr>
          <w:rFonts w:ascii="Times New Roman" w:hAnsi="Times New Roman" w:cs="Times New Roman"/>
          <w:color w:val="0000FF"/>
        </w:rPr>
        <w:t>.</w:t>
      </w:r>
    </w:p>
    <w:p w14:paraId="157DDAC7" w14:textId="5E3E5BDA"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rPr>
        <w:t xml:space="preserve">-Line 139: To spin down yeast at 420 g appears very low - needs checking. </w:t>
      </w:r>
      <w:r w:rsidR="003D1C63" w:rsidRPr="00E31887">
        <w:rPr>
          <w:rFonts w:ascii="Times New Roman" w:hAnsi="Times New Roman"/>
          <w:color w:val="0000FF"/>
        </w:rPr>
        <w:t>Thanks</w:t>
      </w:r>
      <w:r w:rsidR="00A02F44" w:rsidRPr="00E31887">
        <w:rPr>
          <w:rFonts w:ascii="Times New Roman" w:hAnsi="Times New Roman"/>
          <w:color w:val="0000FF"/>
        </w:rPr>
        <w:t xml:space="preserve"> for noticing</w:t>
      </w:r>
      <w:r w:rsidR="00585A4B" w:rsidRPr="00E31887">
        <w:rPr>
          <w:rFonts w:ascii="Times New Roman" w:hAnsi="Times New Roman"/>
          <w:color w:val="0000FF"/>
        </w:rPr>
        <w:t xml:space="preserve">. </w:t>
      </w:r>
      <w:r w:rsidR="00035A7D">
        <w:rPr>
          <w:rFonts w:ascii="Times New Roman" w:hAnsi="Times New Roman"/>
          <w:color w:val="0000FF"/>
        </w:rPr>
        <w:t>The c</w:t>
      </w:r>
      <w:r w:rsidR="00035A7D" w:rsidRPr="00E31887">
        <w:rPr>
          <w:rFonts w:ascii="Times New Roman" w:hAnsi="Times New Roman"/>
          <w:color w:val="0000FF"/>
        </w:rPr>
        <w:t>ells were pelleted at 2000 min</w:t>
      </w:r>
      <w:r w:rsidR="00035A7D" w:rsidRPr="00E31887">
        <w:rPr>
          <w:rFonts w:ascii="Times New Roman" w:hAnsi="Times New Roman"/>
          <w:color w:val="0000FF"/>
          <w:vertAlign w:val="superscript"/>
        </w:rPr>
        <w:t xml:space="preserve">-1 </w:t>
      </w:r>
      <w:r w:rsidR="00035A7D" w:rsidRPr="00E31887">
        <w:rPr>
          <w:rFonts w:ascii="Times New Roman" w:hAnsi="Times New Roman"/>
          <w:color w:val="0000FF"/>
        </w:rPr>
        <w:t xml:space="preserve">in a swing bucket Sorvall </w:t>
      </w:r>
      <w:r w:rsidR="00035A7D" w:rsidRPr="00E31887">
        <w:rPr>
          <w:rFonts w:ascii="Times New Roman" w:hAnsi="Times New Roman"/>
          <w:bCs/>
          <w:color w:val="0000FF"/>
        </w:rPr>
        <w:t xml:space="preserve">Heraeus Multifuge. </w:t>
      </w:r>
      <w:r w:rsidR="00035A7D">
        <w:rPr>
          <w:rFonts w:ascii="Times New Roman" w:hAnsi="Times New Roman"/>
          <w:bCs/>
          <w:color w:val="0000FF"/>
        </w:rPr>
        <w:t>r</w:t>
      </w:r>
      <w:r w:rsidR="00035A7D" w:rsidRPr="00E31887">
        <w:rPr>
          <w:rFonts w:ascii="Times New Roman" w:hAnsi="Times New Roman"/>
          <w:bCs/>
          <w:color w:val="0000FF"/>
        </w:rPr>
        <w:t>adius 18 cm.</w:t>
      </w:r>
      <w:r w:rsidR="00035A7D">
        <w:rPr>
          <w:rFonts w:ascii="Times New Roman" w:hAnsi="Times New Roman"/>
          <w:bCs/>
          <w:color w:val="0000FF"/>
        </w:rPr>
        <w:t xml:space="preserve"> </w:t>
      </w:r>
      <w:r w:rsidR="005B581C" w:rsidRPr="00E31887">
        <w:rPr>
          <w:rFonts w:ascii="Times New Roman" w:hAnsi="Times New Roman" w:cs="Times New Roman"/>
          <w:color w:val="0000FF"/>
        </w:rPr>
        <w:t>Line 1</w:t>
      </w:r>
      <w:r w:rsidR="007D47E5">
        <w:rPr>
          <w:rFonts w:ascii="Times New Roman" w:hAnsi="Times New Roman" w:cs="Times New Roman"/>
          <w:color w:val="0000FF"/>
        </w:rPr>
        <w:t>4</w:t>
      </w:r>
      <w:r w:rsidR="00035A7D">
        <w:rPr>
          <w:rFonts w:ascii="Times New Roman" w:hAnsi="Times New Roman" w:cs="Times New Roman"/>
          <w:color w:val="0000FF"/>
        </w:rPr>
        <w:t>3</w:t>
      </w:r>
      <w:r w:rsidR="005B581C" w:rsidRPr="00E31887">
        <w:rPr>
          <w:rFonts w:ascii="Times New Roman" w:hAnsi="Times New Roman" w:cs="Times New Roman"/>
          <w:color w:val="0000FF"/>
        </w:rPr>
        <w:t>+1</w:t>
      </w:r>
      <w:r w:rsidR="007D47E5">
        <w:rPr>
          <w:rFonts w:ascii="Times New Roman" w:hAnsi="Times New Roman" w:cs="Times New Roman"/>
          <w:color w:val="0000FF"/>
        </w:rPr>
        <w:t>4</w:t>
      </w:r>
      <w:r w:rsidR="00035A7D">
        <w:rPr>
          <w:rFonts w:ascii="Times New Roman" w:hAnsi="Times New Roman" w:cs="Times New Roman"/>
          <w:color w:val="0000FF"/>
        </w:rPr>
        <w:t>6</w:t>
      </w:r>
      <w:r w:rsidR="005B581C" w:rsidRPr="00E31887">
        <w:rPr>
          <w:rFonts w:ascii="Times New Roman" w:hAnsi="Times New Roman" w:cs="Times New Roman"/>
          <w:color w:val="0000FF"/>
        </w:rPr>
        <w:t xml:space="preserve"> were changed</w:t>
      </w:r>
      <w:r w:rsidR="00035A7D">
        <w:rPr>
          <w:rFonts w:ascii="Times New Roman" w:hAnsi="Times New Roman" w:cs="Times New Roman"/>
          <w:color w:val="0000FF"/>
        </w:rPr>
        <w:t xml:space="preserve"> to</w:t>
      </w:r>
      <w:r w:rsidR="005B581C" w:rsidRPr="00E31887">
        <w:rPr>
          <w:rFonts w:ascii="Times New Roman" w:hAnsi="Times New Roman" w:cs="Times New Roman"/>
          <w:color w:val="0000FF"/>
        </w:rPr>
        <w:t>:</w:t>
      </w:r>
      <w:r w:rsidR="005B581C" w:rsidRPr="00E31887">
        <w:rPr>
          <w:rFonts w:ascii="Times New Roman" w:hAnsi="Times New Roman" w:cs="Times New Roman"/>
        </w:rPr>
        <w:t xml:space="preserve"> “800 x g.” </w:t>
      </w:r>
    </w:p>
    <w:p w14:paraId="183EBB85" w14:textId="55F2A1DB"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-Line 150: Is it useful to indicate the specific volume of plasmid stock mixture? What is the definition of sample? </w:t>
      </w:r>
    </w:p>
    <w:p w14:paraId="43279387" w14:textId="2616175D" w:rsidR="00841C8F" w:rsidRPr="00B80C7A" w:rsidRDefault="00E31887" w:rsidP="005E59F6">
      <w:pPr>
        <w:pStyle w:val="Standard"/>
        <w:jc w:val="both"/>
        <w:rPr>
          <w:rFonts w:ascii="Times New Roman" w:hAnsi="Times New Roman"/>
          <w:color w:val="0000FF"/>
          <w:lang w:val="en-US"/>
        </w:rPr>
      </w:pPr>
      <w:r w:rsidRPr="00E31887">
        <w:rPr>
          <w:rFonts w:ascii="Times New Roman" w:hAnsi="Times New Roman"/>
          <w:color w:val="0000FF"/>
          <w:lang w:val="en-US"/>
        </w:rPr>
        <w:t xml:space="preserve">A stock mix for </w:t>
      </w:r>
      <w:r w:rsidR="00812094">
        <w:rPr>
          <w:rFonts w:ascii="Times New Roman" w:hAnsi="Times New Roman"/>
          <w:color w:val="0000FF"/>
          <w:lang w:val="en-US"/>
        </w:rPr>
        <w:t>2</w:t>
      </w:r>
      <w:r w:rsidRPr="00E31887">
        <w:rPr>
          <w:rFonts w:ascii="Times New Roman" w:hAnsi="Times New Roman"/>
          <w:color w:val="0000FF"/>
          <w:lang w:val="en-US"/>
        </w:rPr>
        <w:t>0 samples was made (</w:t>
      </w:r>
      <w:r w:rsidR="00812094">
        <w:rPr>
          <w:rFonts w:ascii="Times New Roman" w:hAnsi="Times New Roman"/>
          <w:color w:val="0000FF"/>
          <w:lang w:val="en-US"/>
        </w:rPr>
        <w:t>155</w:t>
      </w:r>
      <w:r w:rsidRPr="00E31887">
        <w:rPr>
          <w:rFonts w:ascii="Times New Roman" w:hAnsi="Times New Roman"/>
          <w:color w:val="0000FF"/>
          <w:lang w:val="en-US"/>
        </w:rPr>
        <w:t xml:space="preserve"> µl</w:t>
      </w:r>
      <w:r>
        <w:rPr>
          <w:rFonts w:ascii="Times New Roman" w:hAnsi="Times New Roman"/>
          <w:color w:val="0000FF"/>
          <w:lang w:val="en-US"/>
        </w:rPr>
        <w:t xml:space="preserve"> volume</w:t>
      </w:r>
      <w:r w:rsidRPr="00E31887">
        <w:rPr>
          <w:rFonts w:ascii="Times New Roman" w:hAnsi="Times New Roman"/>
          <w:color w:val="0000FF"/>
          <w:lang w:val="en-US"/>
        </w:rPr>
        <w:t xml:space="preserve">) but </w:t>
      </w:r>
      <w:r w:rsidR="0064733F">
        <w:rPr>
          <w:rFonts w:ascii="Times New Roman" w:hAnsi="Times New Roman"/>
          <w:color w:val="0000FF"/>
          <w:lang w:val="en-US"/>
        </w:rPr>
        <w:t xml:space="preserve">we don’t find </w:t>
      </w:r>
      <w:r w:rsidRPr="00E31887">
        <w:rPr>
          <w:rFonts w:ascii="Times New Roman" w:hAnsi="Times New Roman"/>
          <w:color w:val="0000FF"/>
          <w:lang w:val="en-US"/>
        </w:rPr>
        <w:t>t</w:t>
      </w:r>
      <w:r w:rsidR="00812094">
        <w:rPr>
          <w:rFonts w:ascii="Times New Roman" w:hAnsi="Times New Roman"/>
          <w:color w:val="0000FF"/>
          <w:lang w:val="en-US"/>
        </w:rPr>
        <w:t xml:space="preserve">his </w:t>
      </w:r>
      <w:r w:rsidRPr="00E31887">
        <w:rPr>
          <w:rFonts w:ascii="Times New Roman" w:hAnsi="Times New Roman"/>
          <w:color w:val="0000FF"/>
          <w:lang w:val="en-US"/>
        </w:rPr>
        <w:t>information important.</w:t>
      </w:r>
      <w:r w:rsidR="00B80C7A">
        <w:rPr>
          <w:rFonts w:ascii="Times New Roman" w:hAnsi="Times New Roman"/>
          <w:color w:val="0000FF"/>
          <w:lang w:val="en-US"/>
        </w:rPr>
        <w:t xml:space="preserve"> </w:t>
      </w:r>
      <w:r w:rsidR="00244D05" w:rsidRPr="00E31887">
        <w:rPr>
          <w:rFonts w:ascii="Times New Roman" w:hAnsi="Times New Roman"/>
          <w:color w:val="0000FF"/>
          <w:lang w:val="en-US"/>
        </w:rPr>
        <w:t xml:space="preserve">The note on line </w:t>
      </w:r>
      <w:r w:rsidR="007D47E5">
        <w:rPr>
          <w:rFonts w:ascii="Times New Roman" w:hAnsi="Times New Roman"/>
          <w:color w:val="0000FF"/>
          <w:lang w:val="en-US"/>
        </w:rPr>
        <w:t>154</w:t>
      </w:r>
      <w:r w:rsidR="00035A7D">
        <w:rPr>
          <w:rFonts w:ascii="Times New Roman" w:hAnsi="Times New Roman"/>
          <w:color w:val="0000FF"/>
          <w:lang w:val="en-US"/>
        </w:rPr>
        <w:t>-</w:t>
      </w:r>
      <w:r w:rsidR="007D47E5">
        <w:rPr>
          <w:rFonts w:ascii="Times New Roman" w:hAnsi="Times New Roman"/>
          <w:color w:val="0000FF"/>
          <w:lang w:val="en-US"/>
        </w:rPr>
        <w:t>157</w:t>
      </w:r>
      <w:r w:rsidR="00244D05" w:rsidRPr="00E31887">
        <w:rPr>
          <w:rFonts w:ascii="Times New Roman" w:hAnsi="Times New Roman"/>
          <w:color w:val="0000FF"/>
          <w:lang w:val="en-US"/>
        </w:rPr>
        <w:t xml:space="preserve"> w</w:t>
      </w:r>
      <w:r w:rsidR="00244D05">
        <w:rPr>
          <w:rFonts w:ascii="Times New Roman" w:hAnsi="Times New Roman"/>
          <w:color w:val="0000FF"/>
          <w:lang w:val="en-US"/>
        </w:rPr>
        <w:t>as revised</w:t>
      </w:r>
      <w:r w:rsidR="00244D05" w:rsidRPr="00E31887">
        <w:rPr>
          <w:rFonts w:ascii="Times New Roman" w:hAnsi="Times New Roman" w:cs="Times New Roman"/>
          <w:color w:val="0000FF"/>
          <w:lang w:val="en-US"/>
        </w:rPr>
        <w:t>:</w:t>
      </w:r>
      <w:r w:rsidR="00244D05" w:rsidRPr="00E31887">
        <w:rPr>
          <w:rFonts w:ascii="Times New Roman" w:hAnsi="Times New Roman" w:cs="Times New Roman"/>
          <w:lang w:val="en-US"/>
        </w:rPr>
        <w:t xml:space="preserve"> “</w:t>
      </w:r>
      <w:r w:rsidR="00244D05" w:rsidRPr="00E31887">
        <w:rPr>
          <w:rFonts w:ascii="Times New Roman" w:hAnsi="Times New Roman" w:cs="Times New Roman"/>
          <w:color w:val="auto"/>
          <w:sz w:val="24"/>
          <w:szCs w:val="24"/>
          <w:lang w:val="en-US"/>
        </w:rPr>
        <w:t xml:space="preserve">NOTE: In the current dataset, </w:t>
      </w:r>
      <w:r w:rsidR="00244D05">
        <w:rPr>
          <w:rFonts w:ascii="Times New Roman" w:hAnsi="Times New Roman" w:cs="Times New Roman"/>
          <w:color w:val="auto"/>
          <w:sz w:val="24"/>
          <w:szCs w:val="24"/>
          <w:lang w:val="en-US"/>
        </w:rPr>
        <w:t xml:space="preserve">a </w:t>
      </w:r>
      <w:r w:rsidR="00244D05" w:rsidRPr="00E31887">
        <w:rPr>
          <w:rFonts w:ascii="Times New Roman" w:hAnsi="Times New Roman" w:cs="Times New Roman"/>
          <w:color w:val="auto"/>
          <w:sz w:val="24"/>
          <w:szCs w:val="24"/>
          <w:lang w:val="en-US"/>
        </w:rPr>
        <w:t>7.7 µl plasmid mixture was applied for each sample containing 10</w:t>
      </w:r>
      <w:r w:rsidR="00244D05" w:rsidRPr="00E31887">
        <w:rPr>
          <w:rFonts w:ascii="Times New Roman" w:hAnsi="Times New Roman" w:cs="Times New Roman"/>
          <w:color w:val="auto"/>
          <w:sz w:val="24"/>
          <w:szCs w:val="24"/>
          <w:vertAlign w:val="superscript"/>
          <w:lang w:val="en-US"/>
        </w:rPr>
        <w:t>10</w:t>
      </w:r>
      <w:r w:rsidR="00244D05" w:rsidRPr="00E31887">
        <w:rPr>
          <w:rFonts w:ascii="Times New Roman" w:hAnsi="Times New Roman" w:cs="Times New Roman"/>
          <w:color w:val="auto"/>
          <w:sz w:val="24"/>
          <w:szCs w:val="24"/>
          <w:lang w:val="en-US"/>
        </w:rPr>
        <w:t xml:space="preserve"> cells. The plasmid stock mixture</w:t>
      </w:r>
      <w:r w:rsidR="00244D05">
        <w:rPr>
          <w:rFonts w:ascii="Times New Roman" w:hAnsi="Times New Roman" w:cs="Times New Roman"/>
          <w:color w:val="auto"/>
          <w:sz w:val="24"/>
          <w:szCs w:val="24"/>
          <w:lang w:val="en-US"/>
        </w:rPr>
        <w:t xml:space="preserve"> </w:t>
      </w:r>
      <w:r w:rsidR="00244D05" w:rsidRPr="00E31887">
        <w:rPr>
          <w:rFonts w:ascii="Times New Roman" w:hAnsi="Times New Roman" w:cs="Times New Roman"/>
          <w:color w:val="auto"/>
          <w:sz w:val="24"/>
          <w:szCs w:val="24"/>
          <w:lang w:val="en-US"/>
        </w:rPr>
        <w:t>consisted of three plasmids in different concentrations; pBR322 at 38 ng/sample, pUC19 at 0.5 ng/sample, and pUG72 at 0.01 ng/sample</w:t>
      </w:r>
      <w:r w:rsidR="00244D05" w:rsidRPr="00E31887">
        <w:rPr>
          <w:rFonts w:ascii="Times New Roman" w:hAnsi="Times New Roman" w:cs="Times New Roman"/>
          <w:lang w:val="en-US"/>
        </w:rPr>
        <w:t xml:space="preserve">.” </w:t>
      </w:r>
    </w:p>
    <w:p w14:paraId="0A9B3B89" w14:textId="77777777" w:rsidR="00B80C7A" w:rsidRDefault="00B80C7A" w:rsidP="00A9304A">
      <w:pPr>
        <w:widowControl w:val="0"/>
        <w:autoSpaceDE w:val="0"/>
        <w:autoSpaceDN w:val="0"/>
        <w:adjustRightInd w:val="0"/>
        <w:spacing w:after="240" w:line="276" w:lineRule="auto"/>
        <w:rPr>
          <w:rFonts w:ascii="Times New Roman" w:hAnsi="Times New Roman" w:cs="Times New Roman"/>
        </w:rPr>
      </w:pPr>
    </w:p>
    <w:p w14:paraId="0DF9C648" w14:textId="659D134E" w:rsidR="00A57B22"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-Line 181: Short term storage of DNA in water is OK, but acid hydrolysis limits the long term stability. Would 10 mM Tris pH 8.0 be better? </w:t>
      </w:r>
      <w:r w:rsidR="00BA2B74" w:rsidRPr="00E31887">
        <w:rPr>
          <w:rFonts w:ascii="Times New Roman" w:hAnsi="Times New Roman" w:cs="Times New Roman"/>
          <w:color w:val="0000FF"/>
        </w:rPr>
        <w:t xml:space="preserve">Water was used to avoid </w:t>
      </w:r>
      <w:r w:rsidR="006448FE" w:rsidRPr="00E31887">
        <w:rPr>
          <w:rFonts w:ascii="Times New Roman" w:hAnsi="Times New Roman" w:cs="Times New Roman"/>
          <w:color w:val="0000FF"/>
        </w:rPr>
        <w:t xml:space="preserve">potential problems with downstream enzymatic steps. It might work equally well with 10 mM Tris pH 8.0 but we have not tested that. </w:t>
      </w:r>
      <w:r w:rsidR="00E05E47">
        <w:rPr>
          <w:rFonts w:ascii="Times New Roman" w:hAnsi="Times New Roman" w:cs="Times New Roman"/>
          <w:color w:val="0000FF"/>
        </w:rPr>
        <w:t>After part 2.6</w:t>
      </w:r>
      <w:r w:rsidR="00D96CDC">
        <w:rPr>
          <w:rFonts w:ascii="Times New Roman" w:hAnsi="Times New Roman" w:cs="Times New Roman"/>
          <w:color w:val="0000FF"/>
        </w:rPr>
        <w:t xml:space="preserve"> in the manuscript </w:t>
      </w:r>
      <w:r w:rsidR="00A9304A" w:rsidRPr="00E31887">
        <w:rPr>
          <w:rFonts w:ascii="Times New Roman" w:hAnsi="Times New Roman" w:cs="Times New Roman"/>
          <w:color w:val="0000FF"/>
        </w:rPr>
        <w:t>w</w:t>
      </w:r>
      <w:r w:rsidR="00E81416" w:rsidRPr="00E31887">
        <w:rPr>
          <w:rFonts w:ascii="Times New Roman" w:hAnsi="Times New Roman" w:cs="Times New Roman"/>
          <w:color w:val="0000FF"/>
        </w:rPr>
        <w:t xml:space="preserve">as </w:t>
      </w:r>
      <w:r w:rsidR="00A9304A" w:rsidRPr="00E31887">
        <w:rPr>
          <w:rFonts w:ascii="Times New Roman" w:hAnsi="Times New Roman" w:cs="Times New Roman"/>
          <w:color w:val="0000FF"/>
        </w:rPr>
        <w:t>added:</w:t>
      </w:r>
      <w:r w:rsidR="00A57B22" w:rsidRPr="00E31887">
        <w:rPr>
          <w:rFonts w:ascii="Times New Roman" w:hAnsi="Times New Roman" w:cs="Times New Roman"/>
        </w:rPr>
        <w:t xml:space="preserve"> “</w:t>
      </w:r>
      <w:r w:rsidR="00E05E47">
        <w:rPr>
          <w:rFonts w:ascii="Times New Roman" w:hAnsi="Times New Roman" w:cs="Times New Roman"/>
        </w:rPr>
        <w:t>NOTE: Only s</w:t>
      </w:r>
      <w:r w:rsidR="00E05E47" w:rsidRPr="00E31887">
        <w:rPr>
          <w:rFonts w:ascii="Times New Roman" w:hAnsi="Times New Roman" w:cs="Times New Roman"/>
        </w:rPr>
        <w:t xml:space="preserve">hort term storage of DNA in water </w:t>
      </w:r>
      <w:r w:rsidR="00E05E47">
        <w:rPr>
          <w:rFonts w:ascii="Times New Roman" w:hAnsi="Times New Roman" w:cs="Times New Roman"/>
        </w:rPr>
        <w:t xml:space="preserve">is recommended. Preferentially, proceed </w:t>
      </w:r>
      <w:r w:rsidR="007F5582">
        <w:rPr>
          <w:rFonts w:ascii="Times New Roman" w:hAnsi="Times New Roman" w:cs="Times New Roman"/>
        </w:rPr>
        <w:t xml:space="preserve">directly </w:t>
      </w:r>
      <w:r w:rsidR="00E05E47">
        <w:rPr>
          <w:rFonts w:ascii="Times New Roman" w:hAnsi="Times New Roman" w:cs="Times New Roman"/>
        </w:rPr>
        <w:t xml:space="preserve">to </w:t>
      </w:r>
      <w:r w:rsidR="00E05E47" w:rsidRPr="00E31887">
        <w:rPr>
          <w:rFonts w:ascii="Times New Roman" w:hAnsi="Times New Roman" w:cs="Times New Roman"/>
        </w:rPr>
        <w:t>step 3</w:t>
      </w:r>
      <w:r w:rsidR="00E05E47">
        <w:rPr>
          <w:rFonts w:ascii="Times New Roman" w:hAnsi="Times New Roman" w:cs="Times New Roman"/>
        </w:rPr>
        <w:t>.</w:t>
      </w:r>
      <w:r w:rsidR="00BA2B74" w:rsidRPr="00E31887">
        <w:rPr>
          <w:rFonts w:ascii="Times New Roman" w:hAnsi="Times New Roman" w:cs="Times New Roman"/>
        </w:rPr>
        <w:t>”</w:t>
      </w:r>
    </w:p>
    <w:p w14:paraId="2B18ECC8" w14:textId="77777777" w:rsidR="00283219"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-Line 186: Replace "Run" with Incubate. </w:t>
      </w:r>
      <w:r w:rsidR="00283219" w:rsidRPr="00E31887">
        <w:rPr>
          <w:rFonts w:ascii="Times New Roman" w:hAnsi="Times New Roman" w:cs="Times New Roman"/>
          <w:color w:val="0000FF"/>
        </w:rPr>
        <w:t>Corrected.</w:t>
      </w:r>
      <w:r w:rsidR="00283219" w:rsidRPr="00E31887">
        <w:rPr>
          <w:rFonts w:ascii="Times New Roman" w:hAnsi="Times New Roman" w:cs="Times New Roman"/>
        </w:rPr>
        <w:t xml:space="preserve"> </w:t>
      </w:r>
    </w:p>
    <w:p w14:paraId="05ADD78A" w14:textId="651D8092" w:rsidR="00267137" w:rsidRPr="00BD5739" w:rsidRDefault="00E27634" w:rsidP="00267137">
      <w:pPr>
        <w:pStyle w:val="Standard"/>
        <w:jc w:val="both"/>
        <w:outlineLvl w:val="0"/>
        <w:rPr>
          <w:rFonts w:ascii="Times New Roman" w:hAnsi="Times New Roman"/>
          <w:sz w:val="24"/>
          <w:szCs w:val="24"/>
          <w:lang w:val="en-US"/>
        </w:rPr>
      </w:pPr>
      <w:r w:rsidRPr="00BD5739">
        <w:rPr>
          <w:rFonts w:ascii="Times New Roman" w:hAnsi="Times New Roman" w:cs="Times New Roman"/>
          <w:lang w:val="en-US"/>
        </w:rPr>
        <w:lastRenderedPageBreak/>
        <w:t xml:space="preserve">-Line 217: How much genomic DNA was used? </w:t>
      </w:r>
      <w:r w:rsidR="00E81416" w:rsidRPr="00BD5739">
        <w:rPr>
          <w:rFonts w:ascii="Times New Roman" w:hAnsi="Times New Roman" w:cs="Times New Roman"/>
          <w:lang w:val="en-US"/>
        </w:rPr>
        <w:t xml:space="preserve"> </w:t>
      </w:r>
      <w:r w:rsidR="0052534F" w:rsidRPr="00BD5739">
        <w:rPr>
          <w:rFonts w:ascii="Times New Roman" w:hAnsi="Times New Roman" w:cs="Times New Roman"/>
          <w:color w:val="0000FF"/>
          <w:lang w:val="en-US"/>
        </w:rPr>
        <w:t>Part 3.4.3.1) and 3.4.3.2) was revised</w:t>
      </w:r>
      <w:r w:rsidR="002D0A98" w:rsidRPr="00BD5739">
        <w:rPr>
          <w:rFonts w:ascii="Times New Roman" w:hAnsi="Times New Roman" w:cs="Times New Roman"/>
          <w:color w:val="0000FF"/>
          <w:lang w:val="en-US"/>
        </w:rPr>
        <w:t xml:space="preserve"> to inclu</w:t>
      </w:r>
      <w:r w:rsidR="00267137" w:rsidRPr="00BD5739">
        <w:rPr>
          <w:rFonts w:ascii="Times New Roman" w:hAnsi="Times New Roman" w:cs="Times New Roman"/>
          <w:color w:val="0000FF"/>
          <w:lang w:val="en-US"/>
        </w:rPr>
        <w:t>de template amount for control:</w:t>
      </w:r>
      <w:r w:rsidR="002D0A98" w:rsidRPr="00BD5739">
        <w:rPr>
          <w:rFonts w:ascii="Times New Roman" w:hAnsi="Times New Roman" w:cs="Times New Roman"/>
          <w:color w:val="0000FF"/>
          <w:lang w:val="en-US"/>
        </w:rPr>
        <w:t xml:space="preserve"> </w:t>
      </w:r>
      <w:r w:rsidR="00E81416" w:rsidRPr="00BD5739">
        <w:rPr>
          <w:rFonts w:ascii="Times New Roman" w:hAnsi="Times New Roman" w:cs="Times New Roman"/>
          <w:lang w:val="en-US"/>
        </w:rPr>
        <w:t>“</w:t>
      </w:r>
      <w:r w:rsidR="00267137" w:rsidRPr="00BD5739">
        <w:rPr>
          <w:rFonts w:ascii="Times New Roman" w:hAnsi="Times New Roman"/>
          <w:sz w:val="24"/>
          <w:szCs w:val="24"/>
          <w:lang w:val="en-US"/>
        </w:rPr>
        <w:t xml:space="preserve">3.4.3.1) Use 2 </w:t>
      </w:r>
      <w:r w:rsidR="00267137" w:rsidRPr="00306449">
        <w:rPr>
          <w:rFonts w:ascii="Times New Roman" w:hAnsi="Times New Roman"/>
          <w:sz w:val="24"/>
          <w:szCs w:val="24"/>
        </w:rPr>
        <w:t>μ</w:t>
      </w:r>
      <w:r w:rsidR="00267137" w:rsidRPr="00BD5739">
        <w:rPr>
          <w:rFonts w:ascii="Times New Roman" w:hAnsi="Times New Roman"/>
          <w:sz w:val="24"/>
          <w:szCs w:val="24"/>
          <w:lang w:val="en-US"/>
        </w:rPr>
        <w:t>l exonuclease-treated sample as PCR template with</w:t>
      </w:r>
      <w:r w:rsidR="00267137" w:rsidRPr="00BD5739" w:rsidDel="004570F6">
        <w:rPr>
          <w:rFonts w:ascii="Times New Roman" w:hAnsi="Times New Roman"/>
          <w:sz w:val="24"/>
          <w:szCs w:val="24"/>
          <w:lang w:val="en-US"/>
        </w:rPr>
        <w:t xml:space="preserve"> </w:t>
      </w:r>
      <w:r w:rsidR="00267137" w:rsidRPr="00BD5739">
        <w:rPr>
          <w:rFonts w:ascii="Times New Roman" w:hAnsi="Times New Roman"/>
          <w:i/>
          <w:sz w:val="24"/>
          <w:szCs w:val="24"/>
          <w:lang w:val="en-US"/>
        </w:rPr>
        <w:t xml:space="preserve">ACT1 </w:t>
      </w:r>
      <w:r w:rsidR="00267137" w:rsidRPr="00BD5739">
        <w:rPr>
          <w:rFonts w:ascii="Times New Roman" w:hAnsi="Times New Roman"/>
          <w:sz w:val="24"/>
          <w:szCs w:val="24"/>
          <w:lang w:val="en-US"/>
        </w:rPr>
        <w:t xml:space="preserve">primers </w:t>
      </w:r>
      <w:r w:rsidR="00267137" w:rsidRPr="007D33C3">
        <w:rPr>
          <w:rFonts w:ascii="Times New Roman" w:eastAsiaTheme="minorEastAsia" w:hAnsi="Times New Roman" w:cs="Times New Roman" w:hint="eastAsia"/>
          <w:color w:val="auto"/>
          <w:sz w:val="24"/>
          <w:szCs w:val="24"/>
          <w:bdr w:val="none" w:sz="0" w:space="0" w:color="auto"/>
          <w:lang w:val="en-US"/>
        </w:rPr>
        <w:t>5</w:t>
      </w:r>
      <w:r w:rsidR="00267137" w:rsidRPr="00BD5739">
        <w:rPr>
          <w:rFonts w:ascii="Times New Roman" w:hAnsi="Times New Roman"/>
          <w:sz w:val="24"/>
          <w:szCs w:val="24"/>
          <w:lang w:val="en-US"/>
        </w:rPr>
        <w:t>'</w:t>
      </w:r>
      <w:r w:rsidR="00267137" w:rsidRPr="007D33C3">
        <w:rPr>
          <w:rFonts w:ascii="Times New Roman" w:eastAsiaTheme="minorEastAsia" w:hAnsi="Times New Roman" w:cs="Times New Roman" w:hint="eastAsia"/>
          <w:color w:val="auto"/>
          <w:sz w:val="24"/>
          <w:szCs w:val="24"/>
          <w:bdr w:val="none" w:sz="0" w:space="0" w:color="auto"/>
          <w:lang w:val="en-US"/>
        </w:rPr>
        <w:t>-TGGATTCTGGTATGTTCTAGC-3</w:t>
      </w:r>
      <w:r w:rsidR="00267137" w:rsidRPr="00BD5739">
        <w:rPr>
          <w:rFonts w:ascii="Times New Roman" w:hAnsi="Times New Roman"/>
          <w:sz w:val="24"/>
          <w:szCs w:val="24"/>
          <w:lang w:val="en-US"/>
        </w:rPr>
        <w:t>'</w:t>
      </w:r>
      <w:r w:rsidR="00267137" w:rsidRPr="007D33C3">
        <w:rPr>
          <w:rFonts w:ascii="Times New Roman" w:eastAsiaTheme="minorEastAsia" w:hAnsi="Times New Roman" w:cs="Times New Roman" w:hint="eastAsia"/>
          <w:color w:val="auto"/>
          <w:sz w:val="24"/>
          <w:szCs w:val="24"/>
          <w:bdr w:val="none" w:sz="0" w:space="0" w:color="auto"/>
          <w:lang w:val="en-US"/>
        </w:rPr>
        <w:t xml:space="preserve"> and 5</w:t>
      </w:r>
      <w:r w:rsidR="00267137" w:rsidRPr="00BD5739">
        <w:rPr>
          <w:rFonts w:ascii="Times New Roman" w:hAnsi="Times New Roman"/>
          <w:sz w:val="24"/>
          <w:szCs w:val="24"/>
          <w:lang w:val="en-US"/>
        </w:rPr>
        <w:t>'</w:t>
      </w:r>
      <w:r w:rsidR="00267137" w:rsidRPr="007D33C3">
        <w:rPr>
          <w:rFonts w:ascii="Times New Roman" w:eastAsiaTheme="minorEastAsia" w:hAnsi="Times New Roman" w:cs="Times New Roman" w:hint="eastAsia"/>
          <w:color w:val="auto"/>
          <w:sz w:val="24"/>
          <w:szCs w:val="24"/>
          <w:bdr w:val="none" w:sz="0" w:space="0" w:color="auto"/>
          <w:lang w:val="en-US"/>
        </w:rPr>
        <w:t>-GAACGACGTGAGTAACACC-3</w:t>
      </w:r>
      <w:r w:rsidR="00267137" w:rsidRPr="00BD5739">
        <w:rPr>
          <w:rFonts w:ascii="Times New Roman" w:hAnsi="Times New Roman"/>
          <w:sz w:val="24"/>
          <w:szCs w:val="24"/>
          <w:lang w:val="en-US"/>
        </w:rPr>
        <w:t xml:space="preserve">'.  As positive </w:t>
      </w:r>
      <w:r w:rsidR="00267137" w:rsidRPr="00BD5739">
        <w:rPr>
          <w:rFonts w:ascii="Times New Roman" w:hAnsi="Times New Roman"/>
          <w:i/>
          <w:sz w:val="24"/>
          <w:szCs w:val="24"/>
          <w:lang w:val="en-US"/>
        </w:rPr>
        <w:t xml:space="preserve">ACT1 </w:t>
      </w:r>
      <w:r w:rsidR="00267137" w:rsidRPr="00BD5739">
        <w:rPr>
          <w:rFonts w:ascii="Times New Roman" w:hAnsi="Times New Roman"/>
          <w:sz w:val="24"/>
          <w:szCs w:val="24"/>
          <w:lang w:val="en-US"/>
        </w:rPr>
        <w:t xml:space="preserve">control, use 50-100 ng genomic </w:t>
      </w:r>
      <w:r w:rsidR="00267137" w:rsidRPr="00BD5739">
        <w:rPr>
          <w:rFonts w:ascii="Times New Roman" w:hAnsi="Times New Roman"/>
          <w:i/>
          <w:sz w:val="24"/>
          <w:szCs w:val="24"/>
          <w:lang w:val="en-US"/>
        </w:rPr>
        <w:t>S. cerevisiae</w:t>
      </w:r>
      <w:r w:rsidR="00267137" w:rsidRPr="00BD5739">
        <w:rPr>
          <w:rFonts w:ascii="Times New Roman" w:hAnsi="Times New Roman"/>
          <w:sz w:val="24"/>
          <w:szCs w:val="24"/>
          <w:lang w:val="en-US"/>
        </w:rPr>
        <w:t xml:space="preserve"> DNA as template. PCR reaction conditions; 3 min at 95°C, followed by 35 cycles of 30 sec at 95°C, 30 sec at 56°C and 1 min at 72°C. </w:t>
      </w:r>
    </w:p>
    <w:p w14:paraId="3DF66937" w14:textId="37DA5507" w:rsidR="00E81416" w:rsidRPr="00E31887" w:rsidRDefault="00267137" w:rsidP="00A9304A">
      <w:pPr>
        <w:widowControl w:val="0"/>
        <w:autoSpaceDE w:val="0"/>
        <w:autoSpaceDN w:val="0"/>
        <w:adjustRightInd w:val="0"/>
        <w:spacing w:after="240" w:line="276" w:lineRule="auto"/>
        <w:rPr>
          <w:rFonts w:ascii="Times New Roman" w:hAnsi="Times New Roman" w:cs="Times New Roman"/>
        </w:rPr>
      </w:pPr>
      <w:r>
        <w:rPr>
          <w:rFonts w:ascii="Times New Roman" w:hAnsi="Times New Roman"/>
        </w:rPr>
        <w:t xml:space="preserve">3.4.3.2) </w:t>
      </w:r>
      <w:r w:rsidRPr="00306449">
        <w:rPr>
          <w:rFonts w:ascii="Times New Roman" w:hAnsi="Times New Roman"/>
        </w:rPr>
        <w:t>Run PCR reaction</w:t>
      </w:r>
      <w:r>
        <w:rPr>
          <w:rFonts w:ascii="Times New Roman" w:hAnsi="Times New Roman"/>
        </w:rPr>
        <w:t>s</w:t>
      </w:r>
      <w:r w:rsidRPr="00306449">
        <w:rPr>
          <w:rFonts w:ascii="Times New Roman" w:hAnsi="Times New Roman"/>
        </w:rPr>
        <w:t xml:space="preserve"> </w:t>
      </w:r>
      <w:r>
        <w:rPr>
          <w:rFonts w:ascii="Times New Roman" w:hAnsi="Times New Roman"/>
        </w:rPr>
        <w:t xml:space="preserve">by </w:t>
      </w:r>
      <w:r w:rsidRPr="00306449">
        <w:rPr>
          <w:rFonts w:ascii="Times New Roman" w:hAnsi="Times New Roman"/>
        </w:rPr>
        <w:t xml:space="preserve">gel electrophoresis </w:t>
      </w:r>
      <w:r>
        <w:rPr>
          <w:rFonts w:ascii="Times New Roman" w:hAnsi="Times New Roman"/>
        </w:rPr>
        <w:t xml:space="preserve">on </w:t>
      </w:r>
      <w:r w:rsidRPr="00306449">
        <w:rPr>
          <w:rFonts w:ascii="Times New Roman" w:hAnsi="Times New Roman"/>
        </w:rPr>
        <w:t>1% agarose with 0.5 μg/ml ethidium</w:t>
      </w:r>
      <w:r>
        <w:rPr>
          <w:rFonts w:ascii="Times New Roman" w:hAnsi="Times New Roman"/>
        </w:rPr>
        <w:t xml:space="preserve"> </w:t>
      </w:r>
      <w:r w:rsidRPr="00306449">
        <w:rPr>
          <w:rFonts w:ascii="Times New Roman" w:hAnsi="Times New Roman"/>
        </w:rPr>
        <w:t xml:space="preserve">bromide. Look for a 0.8 kilobase </w:t>
      </w:r>
      <w:r w:rsidRPr="007D33C3">
        <w:rPr>
          <w:rFonts w:ascii="Times New Roman" w:hAnsi="Times New Roman" w:cs="Times New Roman"/>
          <w:i/>
        </w:rPr>
        <w:t>ACT1</w:t>
      </w:r>
      <w:r w:rsidR="007805A3">
        <w:rPr>
          <w:rFonts w:ascii="Times New Roman" w:hAnsi="Times New Roman"/>
        </w:rPr>
        <w:t xml:space="preserve"> band</w:t>
      </w:r>
      <w:r w:rsidR="00E81416" w:rsidRPr="00E31887">
        <w:rPr>
          <w:rFonts w:ascii="Times New Roman" w:hAnsi="Times New Roman" w:cs="Times New Roman"/>
        </w:rPr>
        <w:t>.”</w:t>
      </w:r>
    </w:p>
    <w:p w14:paraId="4602A9FB" w14:textId="7225DC02" w:rsidR="00E27634" w:rsidRPr="007805A3" w:rsidRDefault="00E27634" w:rsidP="00A9304A">
      <w:pPr>
        <w:widowControl w:val="0"/>
        <w:autoSpaceDE w:val="0"/>
        <w:autoSpaceDN w:val="0"/>
        <w:adjustRightInd w:val="0"/>
        <w:spacing w:after="240" w:line="276" w:lineRule="auto"/>
        <w:rPr>
          <w:rFonts w:ascii="Times New Roman" w:hAnsi="Times New Roman" w:cs="Times New Roman"/>
          <w:i/>
        </w:rPr>
      </w:pPr>
      <w:r w:rsidRPr="00E31887">
        <w:rPr>
          <w:rFonts w:ascii="Times New Roman" w:hAnsi="Times New Roman" w:cs="Times New Roman"/>
        </w:rPr>
        <w:t xml:space="preserve">-Line 253: In the movie more info was given. Expand? </w:t>
      </w:r>
      <w:r w:rsidR="00A931B4" w:rsidRPr="00E31887">
        <w:rPr>
          <w:rFonts w:ascii="Times New Roman" w:hAnsi="Times New Roman" w:cs="Times New Roman"/>
          <w:color w:val="0000FF"/>
        </w:rPr>
        <w:t xml:space="preserve">We compared and </w:t>
      </w:r>
      <w:r w:rsidR="000D26D8" w:rsidRPr="00E31887">
        <w:rPr>
          <w:rFonts w:ascii="Times New Roman" w:hAnsi="Times New Roman" w:cs="Times New Roman"/>
          <w:color w:val="0000FF"/>
        </w:rPr>
        <w:t xml:space="preserve">did </w:t>
      </w:r>
      <w:r w:rsidR="001442A7" w:rsidRPr="00E31887">
        <w:rPr>
          <w:rFonts w:ascii="Times New Roman" w:hAnsi="Times New Roman" w:cs="Times New Roman"/>
          <w:color w:val="0000FF"/>
        </w:rPr>
        <w:t xml:space="preserve">not </w:t>
      </w:r>
      <w:r w:rsidR="000D26D8" w:rsidRPr="00E31887">
        <w:rPr>
          <w:rFonts w:ascii="Times New Roman" w:hAnsi="Times New Roman" w:cs="Times New Roman"/>
          <w:color w:val="0000FF"/>
        </w:rPr>
        <w:t>find</w:t>
      </w:r>
      <w:r w:rsidR="001442A7" w:rsidRPr="00E31887">
        <w:rPr>
          <w:rFonts w:ascii="Times New Roman" w:hAnsi="Times New Roman" w:cs="Times New Roman"/>
          <w:color w:val="0000FF"/>
        </w:rPr>
        <w:t xml:space="preserve"> any </w:t>
      </w:r>
      <w:r w:rsidR="000D26D8" w:rsidRPr="00E31887">
        <w:rPr>
          <w:rFonts w:ascii="Times New Roman" w:hAnsi="Times New Roman" w:cs="Times New Roman"/>
          <w:color w:val="0000FF"/>
        </w:rPr>
        <w:t>crucial information</w:t>
      </w:r>
      <w:r w:rsidR="001442A7" w:rsidRPr="00E31887">
        <w:rPr>
          <w:rFonts w:ascii="Times New Roman" w:hAnsi="Times New Roman" w:cs="Times New Roman"/>
          <w:color w:val="0000FF"/>
        </w:rPr>
        <w:t xml:space="preserve"> left out</w:t>
      </w:r>
      <w:r w:rsidR="00A931B4" w:rsidRPr="00E31887">
        <w:rPr>
          <w:rFonts w:ascii="Times New Roman" w:hAnsi="Times New Roman" w:cs="Times New Roman"/>
          <w:color w:val="0000FF"/>
        </w:rPr>
        <w:t xml:space="preserve"> from the text relative to the video.</w:t>
      </w:r>
      <w:r w:rsidR="00A931B4" w:rsidRPr="007805A3">
        <w:rPr>
          <w:rFonts w:ascii="Times New Roman" w:hAnsi="Times New Roman" w:cs="Times New Roman"/>
          <w:i/>
          <w:color w:val="0000FF"/>
        </w:rPr>
        <w:t xml:space="preserve"> </w:t>
      </w:r>
      <w:r w:rsidR="00CD307B" w:rsidRPr="007805A3">
        <w:rPr>
          <w:rFonts w:ascii="Times New Roman" w:hAnsi="Times New Roman" w:cs="Times New Roman"/>
          <w:i/>
        </w:rPr>
        <w:t xml:space="preserve"> </w:t>
      </w:r>
    </w:p>
    <w:p w14:paraId="6F3FD3B4" w14:textId="2BF5F00F" w:rsidR="00E27634" w:rsidRPr="00E31887" w:rsidRDefault="00E27634" w:rsidP="00A9304A">
      <w:pPr>
        <w:widowControl w:val="0"/>
        <w:autoSpaceDE w:val="0"/>
        <w:autoSpaceDN w:val="0"/>
        <w:adjustRightInd w:val="0"/>
        <w:spacing w:after="240" w:line="276" w:lineRule="auto"/>
        <w:rPr>
          <w:rFonts w:ascii="Times New Roman" w:hAnsi="Times New Roman" w:cs="Times New Roman"/>
          <w:color w:val="0000FF"/>
        </w:rPr>
      </w:pPr>
      <w:r w:rsidRPr="00E31887">
        <w:rPr>
          <w:rFonts w:ascii="Times New Roman" w:hAnsi="Times New Roman" w:cs="Times New Roman"/>
        </w:rPr>
        <w:t xml:space="preserve">-Line 362: Glass beads have been used to break the yeast cell wall, but they are also known to cause shearing of DNA. How was this balanced? </w:t>
      </w:r>
      <w:r w:rsidR="00615EA0" w:rsidRPr="00E31887">
        <w:rPr>
          <w:rFonts w:ascii="Times New Roman" w:hAnsi="Times New Roman" w:cs="Times New Roman"/>
          <w:color w:val="0000FF"/>
        </w:rPr>
        <w:t xml:space="preserve">The DNA is protected in the nuclei. In case of </w:t>
      </w:r>
      <w:r w:rsidR="000D26D8" w:rsidRPr="00E31887">
        <w:rPr>
          <w:rFonts w:ascii="Times New Roman" w:hAnsi="Times New Roman" w:cs="Times New Roman"/>
          <w:color w:val="0000FF"/>
        </w:rPr>
        <w:t xml:space="preserve">DNA </w:t>
      </w:r>
      <w:r w:rsidR="00615EA0" w:rsidRPr="00E31887">
        <w:rPr>
          <w:rFonts w:ascii="Times New Roman" w:hAnsi="Times New Roman" w:cs="Times New Roman"/>
          <w:color w:val="0000FF"/>
        </w:rPr>
        <w:t xml:space="preserve">shearing, we expect </w:t>
      </w:r>
      <w:r w:rsidR="00A63852">
        <w:rPr>
          <w:rFonts w:ascii="Times New Roman" w:hAnsi="Times New Roman" w:cs="Times New Roman"/>
          <w:color w:val="0000FF"/>
        </w:rPr>
        <w:t>it will</w:t>
      </w:r>
      <w:r w:rsidR="00B16045">
        <w:rPr>
          <w:rFonts w:ascii="Times New Roman" w:hAnsi="Times New Roman" w:cs="Times New Roman"/>
          <w:color w:val="0000FF"/>
        </w:rPr>
        <w:t xml:space="preserve"> </w:t>
      </w:r>
      <w:r w:rsidR="00B16045" w:rsidRPr="00E31887">
        <w:rPr>
          <w:rFonts w:ascii="Times New Roman" w:hAnsi="Times New Roman" w:cs="Times New Roman"/>
          <w:color w:val="0000FF"/>
        </w:rPr>
        <w:t>mainly</w:t>
      </w:r>
      <w:r w:rsidR="00A63852">
        <w:rPr>
          <w:rFonts w:ascii="Times New Roman" w:hAnsi="Times New Roman" w:cs="Times New Roman"/>
          <w:color w:val="0000FF"/>
        </w:rPr>
        <w:t xml:space="preserve"> target </w:t>
      </w:r>
      <w:r w:rsidR="00C73087" w:rsidRPr="00E31887">
        <w:rPr>
          <w:rFonts w:ascii="Times New Roman" w:hAnsi="Times New Roman" w:cs="Times New Roman"/>
          <w:color w:val="0000FF"/>
        </w:rPr>
        <w:t>chromosomal DNA</w:t>
      </w:r>
      <w:r w:rsidR="00A63852">
        <w:rPr>
          <w:rFonts w:ascii="Times New Roman" w:hAnsi="Times New Roman" w:cs="Times New Roman"/>
          <w:color w:val="0000FF"/>
        </w:rPr>
        <w:t>. T</w:t>
      </w:r>
      <w:r w:rsidR="00C73087" w:rsidRPr="00E31887">
        <w:rPr>
          <w:rFonts w:ascii="Times New Roman" w:hAnsi="Times New Roman" w:cs="Times New Roman"/>
          <w:color w:val="0000FF"/>
        </w:rPr>
        <w:t xml:space="preserve">he sheared DNA </w:t>
      </w:r>
      <w:r w:rsidR="001B61ED" w:rsidRPr="00E31887">
        <w:rPr>
          <w:rFonts w:ascii="Times New Roman" w:hAnsi="Times New Roman" w:cs="Times New Roman"/>
          <w:color w:val="0000FF"/>
        </w:rPr>
        <w:t>will fac</w:t>
      </w:r>
      <w:r w:rsidR="00C73087" w:rsidRPr="00E31887">
        <w:rPr>
          <w:rFonts w:ascii="Times New Roman" w:hAnsi="Times New Roman" w:cs="Times New Roman"/>
          <w:color w:val="0000FF"/>
        </w:rPr>
        <w:t>ilitate digestion of linear DNA</w:t>
      </w:r>
      <w:r w:rsidR="001B61ED" w:rsidRPr="00E31887">
        <w:rPr>
          <w:rFonts w:ascii="Times New Roman" w:hAnsi="Times New Roman" w:cs="Times New Roman"/>
          <w:color w:val="0000FF"/>
        </w:rPr>
        <w:t xml:space="preserve"> so we </w:t>
      </w:r>
      <w:r w:rsidR="0000104F" w:rsidRPr="00E31887">
        <w:rPr>
          <w:rFonts w:ascii="Times New Roman" w:hAnsi="Times New Roman" w:cs="Times New Roman"/>
          <w:color w:val="0000FF"/>
        </w:rPr>
        <w:t>are</w:t>
      </w:r>
      <w:r w:rsidR="001B61ED" w:rsidRPr="00E31887">
        <w:rPr>
          <w:rFonts w:ascii="Times New Roman" w:hAnsi="Times New Roman" w:cs="Times New Roman"/>
          <w:color w:val="0000FF"/>
        </w:rPr>
        <w:t xml:space="preserve"> not worried</w:t>
      </w:r>
      <w:r w:rsidR="00C73087" w:rsidRPr="00E31887">
        <w:rPr>
          <w:rFonts w:ascii="Times New Roman" w:hAnsi="Times New Roman" w:cs="Times New Roman"/>
          <w:color w:val="0000FF"/>
        </w:rPr>
        <w:t xml:space="preserve"> about using glass beads</w:t>
      </w:r>
      <w:r w:rsidR="00871177" w:rsidRPr="00E31887">
        <w:rPr>
          <w:rFonts w:ascii="Times New Roman" w:hAnsi="Times New Roman" w:cs="Times New Roman"/>
          <w:color w:val="0000FF"/>
        </w:rPr>
        <w:t xml:space="preserve">. </w:t>
      </w:r>
      <w:r w:rsidR="00C44819" w:rsidRPr="00E31887">
        <w:rPr>
          <w:rFonts w:ascii="Times New Roman" w:hAnsi="Times New Roman" w:cs="Times New Roman"/>
          <w:color w:val="0000FF"/>
        </w:rPr>
        <w:t>In</w:t>
      </w:r>
      <w:r w:rsidR="003C775A">
        <w:rPr>
          <w:rFonts w:ascii="Times New Roman" w:hAnsi="Times New Roman" w:cs="Times New Roman"/>
          <w:color w:val="0000FF"/>
        </w:rPr>
        <w:t xml:space="preserve"> any case, </w:t>
      </w:r>
      <w:r w:rsidR="003C775A" w:rsidRPr="00E31887">
        <w:rPr>
          <w:rFonts w:ascii="Times New Roman" w:hAnsi="Times New Roman" w:cs="Times New Roman"/>
          <w:color w:val="0000FF"/>
        </w:rPr>
        <w:t xml:space="preserve">we also suggest another disruption approach </w:t>
      </w:r>
      <w:r w:rsidR="003C775A">
        <w:rPr>
          <w:rFonts w:ascii="Times New Roman" w:hAnsi="Times New Roman" w:cs="Times New Roman"/>
          <w:color w:val="0000FF"/>
        </w:rPr>
        <w:t>(</w:t>
      </w:r>
      <w:r w:rsidR="00C44819" w:rsidRPr="00E31887">
        <w:rPr>
          <w:rFonts w:ascii="Times New Roman" w:hAnsi="Times New Roman" w:cs="Times New Roman"/>
          <w:color w:val="0000FF"/>
        </w:rPr>
        <w:t xml:space="preserve">line </w:t>
      </w:r>
      <w:r w:rsidR="007D47E5">
        <w:rPr>
          <w:rFonts w:ascii="Times New Roman" w:hAnsi="Times New Roman" w:cs="Times New Roman"/>
          <w:color w:val="0000FF"/>
        </w:rPr>
        <w:t>166</w:t>
      </w:r>
      <w:r w:rsidR="007B3390">
        <w:rPr>
          <w:rFonts w:ascii="Times New Roman" w:hAnsi="Times New Roman" w:cs="Times New Roman"/>
          <w:color w:val="0000FF"/>
        </w:rPr>
        <w:t>-</w:t>
      </w:r>
      <w:r w:rsidR="007D47E5">
        <w:rPr>
          <w:rFonts w:ascii="Times New Roman" w:hAnsi="Times New Roman" w:cs="Times New Roman"/>
          <w:color w:val="0000FF"/>
        </w:rPr>
        <w:t>167</w:t>
      </w:r>
      <w:r w:rsidR="003C775A">
        <w:rPr>
          <w:rFonts w:ascii="Times New Roman" w:hAnsi="Times New Roman" w:cs="Times New Roman"/>
          <w:color w:val="0000FF"/>
        </w:rPr>
        <w:t>)</w:t>
      </w:r>
      <w:r w:rsidR="00C44819" w:rsidRPr="00E31887">
        <w:rPr>
          <w:rFonts w:ascii="Times New Roman" w:hAnsi="Times New Roman" w:cs="Times New Roman"/>
          <w:color w:val="0000FF"/>
        </w:rPr>
        <w:t xml:space="preserve"> </w:t>
      </w:r>
      <w:r w:rsidR="00C73087" w:rsidRPr="00E31887">
        <w:rPr>
          <w:rFonts w:ascii="Times New Roman" w:hAnsi="Times New Roman" w:cs="Times New Roman"/>
          <w:color w:val="0000FF"/>
        </w:rPr>
        <w:t xml:space="preserve">by </w:t>
      </w:r>
      <w:r w:rsidR="003C775A">
        <w:rPr>
          <w:rFonts w:ascii="Times New Roman" w:hAnsi="Times New Roman" w:cs="Times New Roman"/>
          <w:color w:val="0000FF"/>
        </w:rPr>
        <w:t>zymolyase, which should</w:t>
      </w:r>
      <w:r w:rsidR="00C44819" w:rsidRPr="00E31887">
        <w:rPr>
          <w:rFonts w:ascii="Times New Roman" w:hAnsi="Times New Roman" w:cs="Times New Roman"/>
          <w:color w:val="0000FF"/>
        </w:rPr>
        <w:t xml:space="preserve"> cause </w:t>
      </w:r>
      <w:r w:rsidR="00B16045">
        <w:rPr>
          <w:rFonts w:ascii="Times New Roman" w:hAnsi="Times New Roman" w:cs="Times New Roman"/>
          <w:color w:val="0000FF"/>
        </w:rPr>
        <w:t>less</w:t>
      </w:r>
      <w:r w:rsidR="00B16045" w:rsidRPr="00E31887">
        <w:rPr>
          <w:rFonts w:ascii="Times New Roman" w:hAnsi="Times New Roman" w:cs="Times New Roman"/>
          <w:color w:val="0000FF"/>
        </w:rPr>
        <w:t xml:space="preserve"> </w:t>
      </w:r>
      <w:r w:rsidR="00C44819" w:rsidRPr="00E31887">
        <w:rPr>
          <w:rFonts w:ascii="Times New Roman" w:hAnsi="Times New Roman" w:cs="Times New Roman"/>
          <w:color w:val="0000FF"/>
        </w:rPr>
        <w:t>DNA shearing</w:t>
      </w:r>
      <w:r w:rsidR="00B16045">
        <w:rPr>
          <w:rFonts w:ascii="Times New Roman" w:hAnsi="Times New Roman" w:cs="Times New Roman"/>
          <w:color w:val="0000FF"/>
        </w:rPr>
        <w:t xml:space="preserve"> than glass beads</w:t>
      </w:r>
      <w:r w:rsidR="00C44819" w:rsidRPr="00E31887">
        <w:rPr>
          <w:rFonts w:ascii="Times New Roman" w:hAnsi="Times New Roman" w:cs="Times New Roman"/>
          <w:color w:val="0000FF"/>
        </w:rPr>
        <w:t>.</w:t>
      </w:r>
    </w:p>
    <w:p w14:paraId="5933D70D" w14:textId="77777777" w:rsidR="007B3390" w:rsidRDefault="00E27634" w:rsidP="006F4953">
      <w:pPr>
        <w:jc w:val="both"/>
        <w:rPr>
          <w:rFonts w:ascii="Times New Roman" w:hAnsi="Times New Roman" w:cs="Times New Roman"/>
        </w:rPr>
      </w:pPr>
      <w:r w:rsidRPr="00E31887">
        <w:rPr>
          <w:rFonts w:ascii="Times New Roman" w:hAnsi="Times New Roman" w:cs="Times New Roman"/>
        </w:rPr>
        <w:t xml:space="preserve">-Lines 362 to 365: It would be useful to compare the new method to the protocol from the Dutta lab and explain in which way the new method works different/better. </w:t>
      </w:r>
    </w:p>
    <w:p w14:paraId="7EA99234" w14:textId="4A241BEF" w:rsidR="00E27634" w:rsidRDefault="00B16045" w:rsidP="002A70D1">
      <w:pPr>
        <w:jc w:val="both"/>
        <w:rPr>
          <w:rFonts w:hint="eastAsia"/>
        </w:rPr>
      </w:pPr>
      <w:r w:rsidRPr="007B3390">
        <w:rPr>
          <w:rFonts w:ascii="Times New Roman" w:hAnsi="Times New Roman" w:cs="Times New Roman"/>
          <w:color w:val="0000FF"/>
        </w:rPr>
        <w:t xml:space="preserve">Dutta </w:t>
      </w:r>
      <w:r w:rsidR="006F762E" w:rsidRPr="007B3390">
        <w:rPr>
          <w:rFonts w:ascii="Times New Roman" w:hAnsi="Times New Roman" w:cs="Times New Roman"/>
          <w:color w:val="0000FF"/>
        </w:rPr>
        <w:t xml:space="preserve">and her lab members </w:t>
      </w:r>
      <w:r w:rsidRPr="007B3390">
        <w:rPr>
          <w:rFonts w:ascii="Times New Roman" w:hAnsi="Times New Roman" w:cs="Times New Roman"/>
          <w:color w:val="0000FF"/>
        </w:rPr>
        <w:t xml:space="preserve">tested their method on yeast and </w:t>
      </w:r>
      <w:r w:rsidR="007B3390">
        <w:rPr>
          <w:rFonts w:ascii="Times New Roman" w:hAnsi="Times New Roman" w:cs="Times New Roman"/>
          <w:color w:val="0000FF"/>
        </w:rPr>
        <w:t xml:space="preserve">did </w:t>
      </w:r>
      <w:r w:rsidRPr="007B3390">
        <w:rPr>
          <w:rFonts w:ascii="Times New Roman" w:hAnsi="Times New Roman" w:cs="Times New Roman"/>
          <w:color w:val="0000FF"/>
        </w:rPr>
        <w:t xml:space="preserve">found not circular microDNA from this organism. </w:t>
      </w:r>
      <w:r w:rsidR="00206D6C">
        <w:rPr>
          <w:rFonts w:ascii="Times New Roman" w:hAnsi="Times New Roman" w:cs="Times New Roman"/>
          <w:color w:val="0000FF"/>
        </w:rPr>
        <w:t xml:space="preserve">We speculate that </w:t>
      </w:r>
      <w:r w:rsidR="007B5B07">
        <w:rPr>
          <w:rFonts w:ascii="Times New Roman" w:hAnsi="Times New Roman" w:cs="Times New Roman"/>
          <w:color w:val="0000FF"/>
        </w:rPr>
        <w:t xml:space="preserve">the Dutta set-up </w:t>
      </w:r>
      <w:r w:rsidR="00206D6C" w:rsidRPr="007B3390">
        <w:rPr>
          <w:rFonts w:ascii="Times New Roman" w:hAnsi="Times New Roman" w:cs="Times New Roman"/>
          <w:color w:val="0000FF"/>
        </w:rPr>
        <w:t xml:space="preserve">might </w:t>
      </w:r>
      <w:r w:rsidR="007B5B07">
        <w:rPr>
          <w:rFonts w:ascii="Times New Roman" w:hAnsi="Times New Roman" w:cs="Times New Roman"/>
          <w:color w:val="0000FF"/>
        </w:rPr>
        <w:t xml:space="preserve">cause </w:t>
      </w:r>
      <w:r w:rsidR="00206D6C" w:rsidRPr="007B3390">
        <w:rPr>
          <w:rFonts w:ascii="Times New Roman" w:hAnsi="Times New Roman" w:cs="Times New Roman"/>
          <w:color w:val="0000FF"/>
        </w:rPr>
        <w:t xml:space="preserve">degradation of eccDNA </w:t>
      </w:r>
      <w:r w:rsidR="006F762E" w:rsidRPr="007B3390">
        <w:rPr>
          <w:rFonts w:ascii="Times New Roman" w:hAnsi="Times New Roman" w:cs="Times New Roman"/>
          <w:color w:val="0000FF"/>
        </w:rPr>
        <w:t>or a methodological artifact</w:t>
      </w:r>
      <w:r w:rsidR="007B5B07">
        <w:rPr>
          <w:rFonts w:ascii="Times New Roman" w:hAnsi="Times New Roman" w:cs="Times New Roman"/>
          <w:color w:val="0000FF"/>
        </w:rPr>
        <w:t>,</w:t>
      </w:r>
      <w:r w:rsidR="006F762E" w:rsidRPr="007B3390">
        <w:rPr>
          <w:rFonts w:ascii="Times New Roman" w:hAnsi="Times New Roman" w:cs="Times New Roman"/>
          <w:color w:val="0000FF"/>
        </w:rPr>
        <w:t xml:space="preserve"> such as limited lysis of </w:t>
      </w:r>
      <w:r w:rsidRPr="007B3390">
        <w:rPr>
          <w:rFonts w:ascii="Times New Roman" w:hAnsi="Times New Roman" w:cs="Times New Roman"/>
          <w:color w:val="0000FF"/>
        </w:rPr>
        <w:t>the yeast cells</w:t>
      </w:r>
      <w:r w:rsidR="006F762E" w:rsidRPr="007B3390">
        <w:rPr>
          <w:rFonts w:ascii="Times New Roman" w:hAnsi="Times New Roman" w:cs="Times New Roman"/>
          <w:color w:val="0000FF"/>
        </w:rPr>
        <w:t xml:space="preserve">. </w:t>
      </w:r>
      <w:r w:rsidR="006F4953" w:rsidRPr="007B3390">
        <w:rPr>
          <w:rFonts w:ascii="Times New Roman" w:hAnsi="Times New Roman" w:cs="Times New Roman"/>
          <w:color w:val="0000FF"/>
        </w:rPr>
        <w:t xml:space="preserve">Because the yeast protocol is not described in sufficient details, we cannot discuss differences between Duttas set-up and ours. A short sentence summarizing Duttas results on yeast has now been included in the introduction: </w:t>
      </w:r>
      <w:r w:rsidR="007B5B07">
        <w:rPr>
          <w:rFonts w:ascii="Times New Roman" w:hAnsi="Times New Roman" w:cs="Times New Roman"/>
          <w:color w:val="0000FF"/>
        </w:rPr>
        <w:t>“</w:t>
      </w:r>
      <w:r w:rsidR="007B5B07">
        <w:t xml:space="preserve">Dutta and coworkers also attempted purification of microDNAs from </w:t>
      </w:r>
      <w:r w:rsidR="007B5B07" w:rsidRPr="00306449">
        <w:rPr>
          <w:i/>
          <w:iCs/>
        </w:rPr>
        <w:t>Saccharomyces cerevisiae</w:t>
      </w:r>
      <w:r w:rsidR="007B5B07">
        <w:t xml:space="preserve"> but were unable to record microDNA </w:t>
      </w:r>
      <w:r w:rsidR="002A70D1">
        <w:t>from this yeast species</w:t>
      </w:r>
      <w:r w:rsidR="002A70D1" w:rsidRPr="00306449">
        <w:fldChar w:fldCharType="begin"/>
      </w:r>
      <w:r w:rsidR="002A70D1">
        <w:instrText xml:space="preserve"> ADDIN PAPERS2_CITATIONS &lt;citation&gt;&lt;uuid&gt;113047B4-1654-4934-92D8-5C65DCCE1E0B&lt;/uuid&gt;&lt;priority&gt;0&lt;/priority&gt;&lt;publications&gt;&lt;publication&gt;&lt;uuid&gt;54848341-15B5-4E77-AC99-15510AC65CC5&lt;/uuid&gt;&lt;volume&gt;336&lt;/volume&gt;&lt;doi&gt;10.1126/science.1213307&lt;/doi&gt;&lt;startpage&gt;82&lt;/startpage&gt;&lt;publication_date&gt;99201204061200000000222000&lt;/publication_date&gt;&lt;url&gt;http://www.sciencemag.org/cgi/doi/10.1126/science.1213307&lt;/url&gt;&lt;citekey&gt;Shibata:2012de&lt;/citekey&gt;&lt;type&gt;400&lt;/type&gt;&lt;title&gt;Extrachromosomal MicroDNAs and Chromosomal Microdeletions in Normal Tissues&lt;/title&gt;&lt;publisher&gt;American Association for the Advancement of Science&lt;/publisher&gt;&lt;institution&gt;Department of Biochemistry and Molecular Genetics, University of Virginia School of Medicine, Charlottesville, VA, USA.&lt;/institution&gt;&lt;number&gt;6077&lt;/number&gt;&lt;subtype&gt;400&lt;/subtype&gt;&lt;endpage&gt;86&lt;/endpage&gt;&lt;bundle&gt;&lt;publication&gt;&lt;publisher&gt;American Association for the Advancement of Science&lt;/publisher&gt;&lt;url&gt;http://www.sciencemag.org&lt;/url&gt;&lt;title&gt;Science (New York, NY)&lt;/title&gt;&lt;type&gt;-100&lt;/type&gt;&lt;subtype&gt;-100&lt;/subtype&gt;&lt;uuid&gt;E3AF4C5C-9303-4C27-BFA7-EEF3C5A9F82B&lt;/uuid&gt;&lt;/publication&gt;&lt;/bundle&gt;&lt;authors&gt;&lt;author&gt;&lt;firstName&gt;Yoshiyuki&lt;/firstName&gt;&lt;lastName&gt;Shibata&lt;/lastName&gt;&lt;/author&gt;&lt;author&gt;&lt;firstName&gt;Pankaj&lt;/firstName&gt;&lt;lastName&gt;Kumar&lt;/lastName&gt;&lt;/author&gt;&lt;author&gt;&lt;firstName&gt;Ryan&lt;/firstName&gt;&lt;lastName&gt;Layer&lt;/lastName&gt;&lt;/author&gt;&lt;author&gt;&lt;firstName&gt;Smaranda&lt;/firstName&gt;&lt;lastName&gt;Willcox&lt;/lastName&gt;&lt;/author&gt;&lt;author&gt;&lt;firstName&gt;Jeffrey&lt;/firstName&gt;&lt;middleNames&gt;R&lt;/middleNames&gt;&lt;lastName&gt;Gagan&lt;/lastName&gt;&lt;/author&gt;&lt;author&gt;&lt;firstName&gt;Jack&lt;/firstName&gt;&lt;middleNames&gt;D&lt;/middleNames&gt;&lt;lastName&gt;Griffith&lt;/lastName&gt;&lt;/author&gt;&lt;author&gt;&lt;firstName&gt;Anindya&lt;/firstName&gt;&lt;lastName&gt;Dutta&lt;/lastName&gt;&lt;/author&gt;&lt;/authors&gt;&lt;/publication&gt;&lt;/publications&gt;&lt;cites&gt;&lt;/cites&gt;&lt;/citation&gt;</w:instrText>
      </w:r>
      <w:r w:rsidR="002A70D1" w:rsidRPr="00306449">
        <w:fldChar w:fldCharType="separate"/>
      </w:r>
      <w:r w:rsidR="002A70D1" w:rsidRPr="00306449">
        <w:rPr>
          <w:vertAlign w:val="superscript"/>
        </w:rPr>
        <w:t>16</w:t>
      </w:r>
      <w:r w:rsidR="002A70D1" w:rsidRPr="00306449">
        <w:fldChar w:fldCharType="end"/>
      </w:r>
      <w:r w:rsidR="007B5B07">
        <w:t>.</w:t>
      </w:r>
      <w:r w:rsidR="007B5B07">
        <w:rPr>
          <w:rFonts w:ascii="Times New Roman" w:hAnsi="Times New Roman" w:cs="Times New Roman"/>
          <w:color w:val="0000FF"/>
        </w:rPr>
        <w:t>“</w:t>
      </w:r>
    </w:p>
    <w:p w14:paraId="6650813B" w14:textId="77777777" w:rsidR="002A70D1" w:rsidRPr="002A70D1" w:rsidRDefault="002A70D1" w:rsidP="002A70D1">
      <w:pPr>
        <w:jc w:val="both"/>
        <w:rPr>
          <w:rFonts w:hint="eastAsia"/>
        </w:rPr>
      </w:pPr>
    </w:p>
    <w:p w14:paraId="4A5AD1CC" w14:textId="44397F82"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-The inclusion of the tables into the PDF is problematic. </w:t>
      </w:r>
      <w:r w:rsidR="0043088B" w:rsidRPr="00E31887">
        <w:rPr>
          <w:rFonts w:ascii="Times New Roman" w:hAnsi="Times New Roman" w:cs="Times New Roman"/>
          <w:color w:val="0000FF"/>
        </w:rPr>
        <w:t>Sorry. It was an a</w:t>
      </w:r>
      <w:r w:rsidR="00165BD1" w:rsidRPr="00E31887">
        <w:rPr>
          <w:rFonts w:ascii="Times New Roman" w:hAnsi="Times New Roman" w:cs="Times New Roman"/>
          <w:color w:val="0000FF"/>
        </w:rPr>
        <w:t xml:space="preserve">utomated PDF conversion of </w:t>
      </w:r>
      <w:r w:rsidR="00A55C1E" w:rsidRPr="00E31887">
        <w:rPr>
          <w:rFonts w:ascii="Times New Roman" w:hAnsi="Times New Roman" w:cs="Times New Roman"/>
          <w:color w:val="0000FF"/>
        </w:rPr>
        <w:t xml:space="preserve">the </w:t>
      </w:r>
      <w:r w:rsidR="00165BD1" w:rsidRPr="00E31887">
        <w:rPr>
          <w:rFonts w:ascii="Times New Roman" w:hAnsi="Times New Roman" w:cs="Times New Roman"/>
          <w:color w:val="0000FF"/>
        </w:rPr>
        <w:t>Table</w:t>
      </w:r>
      <w:r w:rsidR="00A55C1E" w:rsidRPr="00E31887">
        <w:rPr>
          <w:rFonts w:ascii="Times New Roman" w:hAnsi="Times New Roman" w:cs="Times New Roman"/>
          <w:color w:val="0000FF"/>
        </w:rPr>
        <w:t>. It</w:t>
      </w:r>
      <w:r w:rsidR="00165BD1" w:rsidRPr="00E31887">
        <w:rPr>
          <w:rFonts w:ascii="Times New Roman" w:hAnsi="Times New Roman" w:cs="Times New Roman"/>
          <w:color w:val="0000FF"/>
        </w:rPr>
        <w:t xml:space="preserve"> will be solved for </w:t>
      </w:r>
      <w:r w:rsidR="0043088B" w:rsidRPr="00E31887">
        <w:rPr>
          <w:rFonts w:ascii="Times New Roman" w:hAnsi="Times New Roman" w:cs="Times New Roman"/>
          <w:color w:val="0000FF"/>
        </w:rPr>
        <w:t xml:space="preserve">the </w:t>
      </w:r>
      <w:r w:rsidR="00165BD1" w:rsidRPr="00E31887">
        <w:rPr>
          <w:rFonts w:ascii="Times New Roman" w:hAnsi="Times New Roman" w:cs="Times New Roman"/>
          <w:color w:val="0000FF"/>
        </w:rPr>
        <w:t>final production.</w:t>
      </w:r>
    </w:p>
    <w:p w14:paraId="7E4C34A0" w14:textId="77777777" w:rsidR="00D23321" w:rsidRDefault="00D23321" w:rsidP="00D23321">
      <w:pPr>
        <w:widowControl w:val="0"/>
        <w:autoSpaceDE w:val="0"/>
        <w:autoSpaceDN w:val="0"/>
        <w:adjustRightInd w:val="0"/>
        <w:spacing w:after="240" w:line="276" w:lineRule="auto"/>
        <w:rPr>
          <w:rFonts w:ascii="Times New Roman" w:hAnsi="Times New Roman" w:cs="Times New Roman"/>
          <w:color w:val="0000FF"/>
        </w:rPr>
      </w:pPr>
      <w:r w:rsidRPr="00E31887">
        <w:rPr>
          <w:rFonts w:ascii="Times New Roman" w:hAnsi="Times New Roman" w:cs="Times New Roman"/>
        </w:rPr>
        <w:t xml:space="preserve">-Video part 3: The figure is labelled DNase, but it is described as Exo. </w:t>
      </w:r>
      <w:r w:rsidRPr="00E31887">
        <w:rPr>
          <w:rFonts w:ascii="Times New Roman" w:hAnsi="Times New Roman" w:cs="Times New Roman"/>
          <w:color w:val="0000FF"/>
        </w:rPr>
        <w:t xml:space="preserve"> </w:t>
      </w:r>
      <w:r>
        <w:rPr>
          <w:rFonts w:ascii="Times New Roman" w:hAnsi="Times New Roman" w:cs="Times New Roman"/>
          <w:color w:val="0000FF"/>
        </w:rPr>
        <w:t xml:space="preserve">The label was changed in the video. </w:t>
      </w:r>
    </w:p>
    <w:p w14:paraId="47494166" w14:textId="3824333B"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-Video part 4: Associate "Professor" is spelled with only 1 f. </w:t>
      </w:r>
      <w:r w:rsidR="006F4953">
        <w:rPr>
          <w:rFonts w:ascii="Times New Roman" w:hAnsi="Times New Roman" w:cs="Times New Roman"/>
          <w:color w:val="0000FF"/>
        </w:rPr>
        <w:t xml:space="preserve">This error has now been </w:t>
      </w:r>
      <w:r w:rsidR="008B2A1F">
        <w:rPr>
          <w:rFonts w:ascii="Times New Roman" w:hAnsi="Times New Roman" w:cs="Times New Roman"/>
          <w:color w:val="0000FF"/>
        </w:rPr>
        <w:t>c</w:t>
      </w:r>
      <w:r w:rsidR="007D302D" w:rsidRPr="00E31887">
        <w:rPr>
          <w:rFonts w:ascii="Times New Roman" w:hAnsi="Times New Roman" w:cs="Times New Roman"/>
          <w:color w:val="0000FF"/>
        </w:rPr>
        <w:t>orrected.</w:t>
      </w:r>
      <w:r w:rsidR="007D302D" w:rsidRPr="00E31887">
        <w:rPr>
          <w:rFonts w:ascii="Times New Roman" w:hAnsi="Times New Roman" w:cs="Times New Roman"/>
        </w:rPr>
        <w:t xml:space="preserve"> </w:t>
      </w:r>
      <w:bookmarkStart w:id="2" w:name="_GoBack"/>
      <w:bookmarkEnd w:id="2"/>
    </w:p>
    <w:p w14:paraId="605EC609"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i/>
          <w:iCs/>
        </w:rPr>
        <w:t xml:space="preserve">Additional Comments to Authors: </w:t>
      </w:r>
    </w:p>
    <w:p w14:paraId="2EE03B43" w14:textId="77777777" w:rsidR="00E27634" w:rsidRPr="00E31887" w:rsidRDefault="00E27634" w:rsidP="00A9304A">
      <w:pPr>
        <w:widowControl w:val="0"/>
        <w:autoSpaceDE w:val="0"/>
        <w:autoSpaceDN w:val="0"/>
        <w:adjustRightInd w:val="0"/>
        <w:spacing w:after="240" w:line="276" w:lineRule="auto"/>
        <w:rPr>
          <w:rFonts w:ascii="Times New Roman" w:hAnsi="Times New Roman" w:cs="Times New Roman"/>
        </w:rPr>
      </w:pPr>
      <w:r w:rsidRPr="00E31887">
        <w:rPr>
          <w:rFonts w:ascii="Times New Roman" w:hAnsi="Times New Roman" w:cs="Times New Roman"/>
        </w:rPr>
        <w:t xml:space="preserve">N/A </w:t>
      </w:r>
    </w:p>
    <w:p w14:paraId="5456C262" w14:textId="77777777" w:rsidR="00C84EB5" w:rsidRPr="00E31887" w:rsidRDefault="00C84EB5" w:rsidP="00A9304A">
      <w:pPr>
        <w:spacing w:line="276" w:lineRule="auto"/>
        <w:rPr>
          <w:rFonts w:ascii="Times New Roman" w:hAnsi="Times New Roman" w:cs="Times New Roman"/>
          <w:b/>
          <w:bCs/>
          <w:i/>
          <w:iCs/>
        </w:rPr>
      </w:pPr>
    </w:p>
    <w:sectPr w:rsidR="00C84EB5" w:rsidRPr="00E31887" w:rsidSect="00BC12DA">
      <w:footerReference w:type="even"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695F0" w14:textId="77777777" w:rsidR="002A70D1" w:rsidRDefault="002A70D1" w:rsidP="002A70D1">
      <w:pPr>
        <w:rPr>
          <w:rFonts w:hint="eastAsia"/>
        </w:rPr>
      </w:pPr>
      <w:r>
        <w:separator/>
      </w:r>
    </w:p>
  </w:endnote>
  <w:endnote w:type="continuationSeparator" w:id="0">
    <w:p w14:paraId="75A35DA9" w14:textId="77777777" w:rsidR="002A70D1" w:rsidRDefault="002A70D1" w:rsidP="002A70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1786C" w14:textId="77777777" w:rsidR="002A70D1" w:rsidRDefault="002A70D1" w:rsidP="007A2E73">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4526900F" w14:textId="77777777" w:rsidR="002A70D1" w:rsidRDefault="002A70D1" w:rsidP="002A70D1">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B6302" w14:textId="77777777" w:rsidR="002A70D1" w:rsidRDefault="002A70D1" w:rsidP="007A2E73">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7D47E5">
      <w:rPr>
        <w:rStyle w:val="PageNumber"/>
        <w:rFonts w:hint="eastAsia"/>
        <w:noProof/>
      </w:rPr>
      <w:t>4</w:t>
    </w:r>
    <w:r>
      <w:rPr>
        <w:rStyle w:val="PageNumber"/>
        <w:rFonts w:hint="eastAsia"/>
      </w:rPr>
      <w:fldChar w:fldCharType="end"/>
    </w:r>
  </w:p>
  <w:p w14:paraId="386167E4" w14:textId="77777777" w:rsidR="002A70D1" w:rsidRDefault="002A70D1" w:rsidP="002A70D1">
    <w:pPr>
      <w:pStyle w:val="Footer"/>
      <w:ind w:right="360"/>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08A51" w14:textId="77777777" w:rsidR="002A70D1" w:rsidRDefault="002A70D1" w:rsidP="002A70D1">
      <w:pPr>
        <w:rPr>
          <w:rFonts w:hint="eastAsia"/>
        </w:rPr>
      </w:pPr>
      <w:r>
        <w:separator/>
      </w:r>
    </w:p>
  </w:footnote>
  <w:footnote w:type="continuationSeparator" w:id="0">
    <w:p w14:paraId="46E532BB" w14:textId="77777777" w:rsidR="002A70D1" w:rsidRDefault="002A70D1" w:rsidP="002A70D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DD7"/>
    <w:rsid w:val="000006D9"/>
    <w:rsid w:val="0000104F"/>
    <w:rsid w:val="00005717"/>
    <w:rsid w:val="00005DE3"/>
    <w:rsid w:val="000211D0"/>
    <w:rsid w:val="00031B04"/>
    <w:rsid w:val="00035A7D"/>
    <w:rsid w:val="000428C1"/>
    <w:rsid w:val="000444F8"/>
    <w:rsid w:val="000530CA"/>
    <w:rsid w:val="0005353D"/>
    <w:rsid w:val="00056534"/>
    <w:rsid w:val="00065287"/>
    <w:rsid w:val="0007092F"/>
    <w:rsid w:val="000827FD"/>
    <w:rsid w:val="0009331D"/>
    <w:rsid w:val="000A1E09"/>
    <w:rsid w:val="000C1A31"/>
    <w:rsid w:val="000D26D8"/>
    <w:rsid w:val="000D6F3A"/>
    <w:rsid w:val="000E2EEE"/>
    <w:rsid w:val="000F04EF"/>
    <w:rsid w:val="00100BCB"/>
    <w:rsid w:val="00104F20"/>
    <w:rsid w:val="001053ED"/>
    <w:rsid w:val="00106A48"/>
    <w:rsid w:val="001135A7"/>
    <w:rsid w:val="00117051"/>
    <w:rsid w:val="00117875"/>
    <w:rsid w:val="001211B2"/>
    <w:rsid w:val="001236F6"/>
    <w:rsid w:val="00134AAE"/>
    <w:rsid w:val="00136702"/>
    <w:rsid w:val="001442A7"/>
    <w:rsid w:val="001562C8"/>
    <w:rsid w:val="00156EB5"/>
    <w:rsid w:val="0016547F"/>
    <w:rsid w:val="00165BD1"/>
    <w:rsid w:val="00170F39"/>
    <w:rsid w:val="00176EDF"/>
    <w:rsid w:val="00180761"/>
    <w:rsid w:val="001840A3"/>
    <w:rsid w:val="001842FA"/>
    <w:rsid w:val="001903C0"/>
    <w:rsid w:val="001A0451"/>
    <w:rsid w:val="001A049A"/>
    <w:rsid w:val="001A4192"/>
    <w:rsid w:val="001B1F45"/>
    <w:rsid w:val="001B61ED"/>
    <w:rsid w:val="001B7324"/>
    <w:rsid w:val="001C30D4"/>
    <w:rsid w:val="001F1DE6"/>
    <w:rsid w:val="00202179"/>
    <w:rsid w:val="0020299E"/>
    <w:rsid w:val="00204BD9"/>
    <w:rsid w:val="00206D6C"/>
    <w:rsid w:val="00230D6A"/>
    <w:rsid w:val="00230F5D"/>
    <w:rsid w:val="00235A0A"/>
    <w:rsid w:val="00240E06"/>
    <w:rsid w:val="00244D05"/>
    <w:rsid w:val="0024655B"/>
    <w:rsid w:val="0025664E"/>
    <w:rsid w:val="00262747"/>
    <w:rsid w:val="00265564"/>
    <w:rsid w:val="0026680F"/>
    <w:rsid w:val="00266A10"/>
    <w:rsid w:val="00267137"/>
    <w:rsid w:val="00283219"/>
    <w:rsid w:val="00285090"/>
    <w:rsid w:val="00290708"/>
    <w:rsid w:val="00290F77"/>
    <w:rsid w:val="0029182C"/>
    <w:rsid w:val="002A70D1"/>
    <w:rsid w:val="002A7188"/>
    <w:rsid w:val="002B4F3E"/>
    <w:rsid w:val="002B5D16"/>
    <w:rsid w:val="002C08D0"/>
    <w:rsid w:val="002D021B"/>
    <w:rsid w:val="002D0A98"/>
    <w:rsid w:val="002D796C"/>
    <w:rsid w:val="002E7A37"/>
    <w:rsid w:val="003037AC"/>
    <w:rsid w:val="00304F49"/>
    <w:rsid w:val="003053C3"/>
    <w:rsid w:val="003074E0"/>
    <w:rsid w:val="00313D3A"/>
    <w:rsid w:val="00332D7A"/>
    <w:rsid w:val="00340C36"/>
    <w:rsid w:val="003418CB"/>
    <w:rsid w:val="00345599"/>
    <w:rsid w:val="003552D5"/>
    <w:rsid w:val="003564D6"/>
    <w:rsid w:val="00356A44"/>
    <w:rsid w:val="0036699F"/>
    <w:rsid w:val="00385B69"/>
    <w:rsid w:val="003A07B8"/>
    <w:rsid w:val="003A37AB"/>
    <w:rsid w:val="003B3AC2"/>
    <w:rsid w:val="003B561F"/>
    <w:rsid w:val="003B5DA2"/>
    <w:rsid w:val="003B62BF"/>
    <w:rsid w:val="003C2329"/>
    <w:rsid w:val="003C775A"/>
    <w:rsid w:val="003D1C63"/>
    <w:rsid w:val="003D2277"/>
    <w:rsid w:val="003F2485"/>
    <w:rsid w:val="0043060A"/>
    <w:rsid w:val="0043088B"/>
    <w:rsid w:val="0043602C"/>
    <w:rsid w:val="00437710"/>
    <w:rsid w:val="004563B6"/>
    <w:rsid w:val="0047136D"/>
    <w:rsid w:val="00475703"/>
    <w:rsid w:val="00487327"/>
    <w:rsid w:val="00487C7A"/>
    <w:rsid w:val="00487D85"/>
    <w:rsid w:val="004905F5"/>
    <w:rsid w:val="00495FB2"/>
    <w:rsid w:val="004B7F7B"/>
    <w:rsid w:val="004D4CAF"/>
    <w:rsid w:val="004D5513"/>
    <w:rsid w:val="004D5FFA"/>
    <w:rsid w:val="00503562"/>
    <w:rsid w:val="00503773"/>
    <w:rsid w:val="005210D7"/>
    <w:rsid w:val="0052534F"/>
    <w:rsid w:val="00527DAE"/>
    <w:rsid w:val="0053583B"/>
    <w:rsid w:val="005451B3"/>
    <w:rsid w:val="00554F5A"/>
    <w:rsid w:val="005639EC"/>
    <w:rsid w:val="0058139E"/>
    <w:rsid w:val="00582571"/>
    <w:rsid w:val="005828C1"/>
    <w:rsid w:val="005851D2"/>
    <w:rsid w:val="00585A4B"/>
    <w:rsid w:val="00597500"/>
    <w:rsid w:val="005A6F12"/>
    <w:rsid w:val="005B581C"/>
    <w:rsid w:val="005D1668"/>
    <w:rsid w:val="005D2397"/>
    <w:rsid w:val="005D6237"/>
    <w:rsid w:val="005E1DBB"/>
    <w:rsid w:val="005E4E50"/>
    <w:rsid w:val="005E59F6"/>
    <w:rsid w:val="005E774E"/>
    <w:rsid w:val="005F3052"/>
    <w:rsid w:val="005F3131"/>
    <w:rsid w:val="00605030"/>
    <w:rsid w:val="006066C8"/>
    <w:rsid w:val="00615EA0"/>
    <w:rsid w:val="00626798"/>
    <w:rsid w:val="00637128"/>
    <w:rsid w:val="00641379"/>
    <w:rsid w:val="006448FE"/>
    <w:rsid w:val="0064560C"/>
    <w:rsid w:val="006463D2"/>
    <w:rsid w:val="0064733F"/>
    <w:rsid w:val="00651312"/>
    <w:rsid w:val="00670309"/>
    <w:rsid w:val="00673825"/>
    <w:rsid w:val="006762E3"/>
    <w:rsid w:val="0068087C"/>
    <w:rsid w:val="006849E8"/>
    <w:rsid w:val="0069205F"/>
    <w:rsid w:val="006A1322"/>
    <w:rsid w:val="006A62EA"/>
    <w:rsid w:val="006A6CD3"/>
    <w:rsid w:val="006B2853"/>
    <w:rsid w:val="006D2B53"/>
    <w:rsid w:val="006E2FBE"/>
    <w:rsid w:val="006F4953"/>
    <w:rsid w:val="006F5328"/>
    <w:rsid w:val="006F762E"/>
    <w:rsid w:val="007125B2"/>
    <w:rsid w:val="00712E5C"/>
    <w:rsid w:val="007166C4"/>
    <w:rsid w:val="00723D8E"/>
    <w:rsid w:val="0072558C"/>
    <w:rsid w:val="00727691"/>
    <w:rsid w:val="00727768"/>
    <w:rsid w:val="00727838"/>
    <w:rsid w:val="00732165"/>
    <w:rsid w:val="007322DB"/>
    <w:rsid w:val="0073411F"/>
    <w:rsid w:val="00743407"/>
    <w:rsid w:val="00744BCC"/>
    <w:rsid w:val="007462BC"/>
    <w:rsid w:val="00746E41"/>
    <w:rsid w:val="0076379E"/>
    <w:rsid w:val="00775DEF"/>
    <w:rsid w:val="00777223"/>
    <w:rsid w:val="007805A3"/>
    <w:rsid w:val="0078150F"/>
    <w:rsid w:val="007962A7"/>
    <w:rsid w:val="007B3390"/>
    <w:rsid w:val="007B5B07"/>
    <w:rsid w:val="007C09F6"/>
    <w:rsid w:val="007C1513"/>
    <w:rsid w:val="007C7BD5"/>
    <w:rsid w:val="007D302D"/>
    <w:rsid w:val="007D47E5"/>
    <w:rsid w:val="007D757C"/>
    <w:rsid w:val="007E0458"/>
    <w:rsid w:val="007E0E8E"/>
    <w:rsid w:val="007E5DFC"/>
    <w:rsid w:val="007E7279"/>
    <w:rsid w:val="007F5582"/>
    <w:rsid w:val="008006F5"/>
    <w:rsid w:val="00812094"/>
    <w:rsid w:val="00814F1B"/>
    <w:rsid w:val="00816FE5"/>
    <w:rsid w:val="00822DD7"/>
    <w:rsid w:val="00824FDF"/>
    <w:rsid w:val="0082707C"/>
    <w:rsid w:val="00836394"/>
    <w:rsid w:val="008377E5"/>
    <w:rsid w:val="00840FB7"/>
    <w:rsid w:val="00841C8F"/>
    <w:rsid w:val="00843B9B"/>
    <w:rsid w:val="00844DBB"/>
    <w:rsid w:val="008514DE"/>
    <w:rsid w:val="00871177"/>
    <w:rsid w:val="00874598"/>
    <w:rsid w:val="0089324C"/>
    <w:rsid w:val="0089509C"/>
    <w:rsid w:val="008B08EA"/>
    <w:rsid w:val="008B2A1F"/>
    <w:rsid w:val="008C3099"/>
    <w:rsid w:val="008D22C1"/>
    <w:rsid w:val="008D37E8"/>
    <w:rsid w:val="00900CC0"/>
    <w:rsid w:val="00904C69"/>
    <w:rsid w:val="00905676"/>
    <w:rsid w:val="00912130"/>
    <w:rsid w:val="009162BA"/>
    <w:rsid w:val="009566BD"/>
    <w:rsid w:val="00964724"/>
    <w:rsid w:val="009761B4"/>
    <w:rsid w:val="0097705F"/>
    <w:rsid w:val="00981CD3"/>
    <w:rsid w:val="009860A2"/>
    <w:rsid w:val="00986457"/>
    <w:rsid w:val="009B3B92"/>
    <w:rsid w:val="009C21FA"/>
    <w:rsid w:val="009F2B6A"/>
    <w:rsid w:val="009F5925"/>
    <w:rsid w:val="00A02F44"/>
    <w:rsid w:val="00A0402F"/>
    <w:rsid w:val="00A044A4"/>
    <w:rsid w:val="00A2334A"/>
    <w:rsid w:val="00A32941"/>
    <w:rsid w:val="00A36F94"/>
    <w:rsid w:val="00A547E3"/>
    <w:rsid w:val="00A54AEB"/>
    <w:rsid w:val="00A55C1E"/>
    <w:rsid w:val="00A57B22"/>
    <w:rsid w:val="00A63852"/>
    <w:rsid w:val="00A65305"/>
    <w:rsid w:val="00A73584"/>
    <w:rsid w:val="00A751B6"/>
    <w:rsid w:val="00A838B9"/>
    <w:rsid w:val="00A9304A"/>
    <w:rsid w:val="00A931B4"/>
    <w:rsid w:val="00A94F87"/>
    <w:rsid w:val="00A96F51"/>
    <w:rsid w:val="00AA01A4"/>
    <w:rsid w:val="00AA0353"/>
    <w:rsid w:val="00AA4F39"/>
    <w:rsid w:val="00AC0717"/>
    <w:rsid w:val="00AD3CD8"/>
    <w:rsid w:val="00AE2BC3"/>
    <w:rsid w:val="00B04C5A"/>
    <w:rsid w:val="00B16045"/>
    <w:rsid w:val="00B219AE"/>
    <w:rsid w:val="00B25431"/>
    <w:rsid w:val="00B33038"/>
    <w:rsid w:val="00B4013B"/>
    <w:rsid w:val="00B41989"/>
    <w:rsid w:val="00B62A6C"/>
    <w:rsid w:val="00B72E7A"/>
    <w:rsid w:val="00B738F5"/>
    <w:rsid w:val="00B80C7A"/>
    <w:rsid w:val="00B84AE8"/>
    <w:rsid w:val="00B85594"/>
    <w:rsid w:val="00B86BE3"/>
    <w:rsid w:val="00B87793"/>
    <w:rsid w:val="00B92CCB"/>
    <w:rsid w:val="00B941F5"/>
    <w:rsid w:val="00B977B4"/>
    <w:rsid w:val="00BA2B74"/>
    <w:rsid w:val="00BA2E72"/>
    <w:rsid w:val="00BB1592"/>
    <w:rsid w:val="00BB3CE0"/>
    <w:rsid w:val="00BC12DA"/>
    <w:rsid w:val="00BD1602"/>
    <w:rsid w:val="00BD5739"/>
    <w:rsid w:val="00BD6F74"/>
    <w:rsid w:val="00BE02D5"/>
    <w:rsid w:val="00BE6798"/>
    <w:rsid w:val="00BF07DA"/>
    <w:rsid w:val="00BF35B7"/>
    <w:rsid w:val="00BF6DED"/>
    <w:rsid w:val="00C05D31"/>
    <w:rsid w:val="00C14BA1"/>
    <w:rsid w:val="00C15D4C"/>
    <w:rsid w:val="00C25050"/>
    <w:rsid w:val="00C26953"/>
    <w:rsid w:val="00C34740"/>
    <w:rsid w:val="00C36F84"/>
    <w:rsid w:val="00C40669"/>
    <w:rsid w:val="00C44819"/>
    <w:rsid w:val="00C50B5B"/>
    <w:rsid w:val="00C60B68"/>
    <w:rsid w:val="00C66BDB"/>
    <w:rsid w:val="00C673BA"/>
    <w:rsid w:val="00C73087"/>
    <w:rsid w:val="00C73E0A"/>
    <w:rsid w:val="00C84EB5"/>
    <w:rsid w:val="00C91D83"/>
    <w:rsid w:val="00C92F83"/>
    <w:rsid w:val="00CA5C6B"/>
    <w:rsid w:val="00CB08C4"/>
    <w:rsid w:val="00CB0CF0"/>
    <w:rsid w:val="00CB3629"/>
    <w:rsid w:val="00CD307B"/>
    <w:rsid w:val="00CD3551"/>
    <w:rsid w:val="00CD3642"/>
    <w:rsid w:val="00CD4344"/>
    <w:rsid w:val="00CD794E"/>
    <w:rsid w:val="00CE3E29"/>
    <w:rsid w:val="00CE573F"/>
    <w:rsid w:val="00CF2452"/>
    <w:rsid w:val="00CF41AC"/>
    <w:rsid w:val="00D2218C"/>
    <w:rsid w:val="00D23321"/>
    <w:rsid w:val="00D241A9"/>
    <w:rsid w:val="00D27CCE"/>
    <w:rsid w:val="00D34157"/>
    <w:rsid w:val="00D4021C"/>
    <w:rsid w:val="00D41056"/>
    <w:rsid w:val="00D552E7"/>
    <w:rsid w:val="00D56758"/>
    <w:rsid w:val="00D720B0"/>
    <w:rsid w:val="00D74BED"/>
    <w:rsid w:val="00D7628A"/>
    <w:rsid w:val="00D83F46"/>
    <w:rsid w:val="00D8682B"/>
    <w:rsid w:val="00D8718A"/>
    <w:rsid w:val="00D9057F"/>
    <w:rsid w:val="00D96CDC"/>
    <w:rsid w:val="00DA615F"/>
    <w:rsid w:val="00DB3629"/>
    <w:rsid w:val="00DB3689"/>
    <w:rsid w:val="00DB3CA4"/>
    <w:rsid w:val="00DB50CF"/>
    <w:rsid w:val="00DB60F4"/>
    <w:rsid w:val="00DC4761"/>
    <w:rsid w:val="00DC4E29"/>
    <w:rsid w:val="00DE194B"/>
    <w:rsid w:val="00DE35E4"/>
    <w:rsid w:val="00DF0E94"/>
    <w:rsid w:val="00DF650C"/>
    <w:rsid w:val="00E04265"/>
    <w:rsid w:val="00E05E47"/>
    <w:rsid w:val="00E10A20"/>
    <w:rsid w:val="00E14721"/>
    <w:rsid w:val="00E14F05"/>
    <w:rsid w:val="00E220EB"/>
    <w:rsid w:val="00E22E12"/>
    <w:rsid w:val="00E27634"/>
    <w:rsid w:val="00E31887"/>
    <w:rsid w:val="00E447B6"/>
    <w:rsid w:val="00E55450"/>
    <w:rsid w:val="00E61CDC"/>
    <w:rsid w:val="00E71867"/>
    <w:rsid w:val="00E71D8D"/>
    <w:rsid w:val="00E74B16"/>
    <w:rsid w:val="00E75016"/>
    <w:rsid w:val="00E750A6"/>
    <w:rsid w:val="00E81416"/>
    <w:rsid w:val="00E8477D"/>
    <w:rsid w:val="00E94486"/>
    <w:rsid w:val="00E95AE3"/>
    <w:rsid w:val="00E9721F"/>
    <w:rsid w:val="00EA1F73"/>
    <w:rsid w:val="00EA6766"/>
    <w:rsid w:val="00EA7F75"/>
    <w:rsid w:val="00EC202F"/>
    <w:rsid w:val="00EC2455"/>
    <w:rsid w:val="00EC25D8"/>
    <w:rsid w:val="00EC574B"/>
    <w:rsid w:val="00ED1C73"/>
    <w:rsid w:val="00ED4F64"/>
    <w:rsid w:val="00EE0550"/>
    <w:rsid w:val="00EE7BCA"/>
    <w:rsid w:val="00EF33C5"/>
    <w:rsid w:val="00EF3DB2"/>
    <w:rsid w:val="00F0058D"/>
    <w:rsid w:val="00F005A4"/>
    <w:rsid w:val="00F06D97"/>
    <w:rsid w:val="00F14C43"/>
    <w:rsid w:val="00F15AFA"/>
    <w:rsid w:val="00F15B02"/>
    <w:rsid w:val="00F160AB"/>
    <w:rsid w:val="00F22A9B"/>
    <w:rsid w:val="00F316F9"/>
    <w:rsid w:val="00F42B24"/>
    <w:rsid w:val="00F51D4E"/>
    <w:rsid w:val="00F5676D"/>
    <w:rsid w:val="00F70EBC"/>
    <w:rsid w:val="00F71DEE"/>
    <w:rsid w:val="00F858F7"/>
    <w:rsid w:val="00F92DDF"/>
    <w:rsid w:val="00F93D57"/>
    <w:rsid w:val="00F93E76"/>
    <w:rsid w:val="00F95D5F"/>
    <w:rsid w:val="00FA042C"/>
    <w:rsid w:val="00FD371D"/>
    <w:rsid w:val="00FD6480"/>
    <w:rsid w:val="00FE2FA3"/>
    <w:rsid w:val="00FE5B95"/>
    <w:rsid w:val="00FF4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84FF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462BC"/>
    <w:pPr>
      <w:pBdr>
        <w:top w:val="nil"/>
        <w:left w:val="nil"/>
        <w:bottom w:val="nil"/>
        <w:right w:val="nil"/>
        <w:between w:val="nil"/>
        <w:bar w:val="nil"/>
      </w:pBdr>
    </w:pPr>
    <w:rPr>
      <w:rFonts w:ascii="Helvetica" w:eastAsia="Arial Unicode MS" w:hAnsi="Arial Unicode MS" w:cs="Arial Unicode MS"/>
      <w:color w:val="000000"/>
      <w:sz w:val="22"/>
      <w:szCs w:val="22"/>
      <w:bdr w:val="nil"/>
      <w:lang w:val="da-DK"/>
    </w:rPr>
  </w:style>
  <w:style w:type="paragraph" w:styleId="BalloonText">
    <w:name w:val="Balloon Text"/>
    <w:basedOn w:val="Normal"/>
    <w:link w:val="BalloonTextChar"/>
    <w:uiPriority w:val="99"/>
    <w:semiHidden/>
    <w:unhideWhenUsed/>
    <w:rsid w:val="00C73E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3E0A"/>
    <w:rPr>
      <w:rFonts w:ascii="Lucida Grande" w:hAnsi="Lucida Grande" w:cs="Lucida Grande"/>
      <w:sz w:val="18"/>
      <w:szCs w:val="18"/>
    </w:rPr>
  </w:style>
  <w:style w:type="character" w:styleId="CommentReference">
    <w:name w:val="annotation reference"/>
    <w:basedOn w:val="DefaultParagraphFont"/>
    <w:uiPriority w:val="99"/>
    <w:semiHidden/>
    <w:unhideWhenUsed/>
    <w:rsid w:val="00F160AB"/>
    <w:rPr>
      <w:rFonts w:cs="Times New Roman"/>
      <w:sz w:val="16"/>
      <w:szCs w:val="16"/>
    </w:rPr>
  </w:style>
  <w:style w:type="paragraph" w:styleId="CommentText">
    <w:name w:val="annotation text"/>
    <w:basedOn w:val="Normal"/>
    <w:link w:val="CommentTextChar"/>
    <w:uiPriority w:val="99"/>
    <w:semiHidden/>
    <w:unhideWhenUsed/>
    <w:rsid w:val="00F160AB"/>
    <w:pPr>
      <w:pBdr>
        <w:top w:val="none" w:sz="96" w:space="31" w:color="FFFFFF" w:shadow="1" w:frame="1"/>
        <w:left w:val="none" w:sz="96" w:space="31" w:color="FFFFFF" w:shadow="1" w:frame="1"/>
        <w:bottom w:val="none" w:sz="96" w:space="31" w:color="FFFFFF" w:shadow="1" w:frame="1"/>
        <w:right w:val="none" w:sz="96" w:space="31" w:color="FFFFFF" w:shadow="1" w:frame="1"/>
      </w:pBdr>
    </w:pPr>
    <w:rPr>
      <w:rFonts w:ascii="Times New Roman" w:eastAsia="Arial Unicode MS" w:hAnsi="Times New Roman" w:cs="Times New Roman"/>
      <w:sz w:val="20"/>
      <w:szCs w:val="20"/>
    </w:rPr>
  </w:style>
  <w:style w:type="character" w:customStyle="1" w:styleId="CommentTextChar">
    <w:name w:val="Comment Text Char"/>
    <w:basedOn w:val="DefaultParagraphFont"/>
    <w:link w:val="CommentText"/>
    <w:uiPriority w:val="99"/>
    <w:semiHidden/>
    <w:rsid w:val="00F160AB"/>
    <w:rPr>
      <w:rFonts w:ascii="Times New Roman" w:eastAsia="Arial Unicode MS"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2B6A"/>
    <w:pPr>
      <w:pBdr>
        <w:top w:val="none" w:sz="0" w:space="0" w:color="auto"/>
        <w:left w:val="none" w:sz="0" w:space="0" w:color="auto"/>
        <w:bottom w:val="none" w:sz="0" w:space="0" w:color="auto"/>
        <w:right w:val="none" w:sz="0" w:space="0" w:color="auto"/>
      </w:pBdr>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9F2B6A"/>
    <w:rPr>
      <w:rFonts w:ascii="Times New Roman" w:eastAsia="Arial Unicode MS" w:hAnsi="Times New Roman" w:cs="Times New Roman"/>
      <w:b/>
      <w:bCs/>
      <w:sz w:val="20"/>
      <w:szCs w:val="20"/>
    </w:rPr>
  </w:style>
  <w:style w:type="paragraph" w:styleId="NormalWeb">
    <w:name w:val="Normal (Web)"/>
    <w:basedOn w:val="Normal"/>
    <w:uiPriority w:val="99"/>
    <w:unhideWhenUsed/>
    <w:rsid w:val="00554F5A"/>
    <w:pPr>
      <w:spacing w:before="100" w:beforeAutospacing="1" w:after="100" w:afterAutospacing="1"/>
    </w:pPr>
    <w:rPr>
      <w:rFonts w:ascii="Times" w:hAnsi="Times" w:cs="Times New Roman"/>
      <w:sz w:val="20"/>
      <w:szCs w:val="20"/>
      <w:lang w:val="da-DK"/>
    </w:rPr>
  </w:style>
  <w:style w:type="paragraph" w:styleId="Footer">
    <w:name w:val="footer"/>
    <w:basedOn w:val="Normal"/>
    <w:link w:val="FooterChar"/>
    <w:uiPriority w:val="99"/>
    <w:unhideWhenUsed/>
    <w:rsid w:val="002A70D1"/>
    <w:pPr>
      <w:tabs>
        <w:tab w:val="center" w:pos="4153"/>
        <w:tab w:val="right" w:pos="8306"/>
      </w:tabs>
    </w:pPr>
  </w:style>
  <w:style w:type="character" w:customStyle="1" w:styleId="FooterChar">
    <w:name w:val="Footer Char"/>
    <w:basedOn w:val="DefaultParagraphFont"/>
    <w:link w:val="Footer"/>
    <w:uiPriority w:val="99"/>
    <w:rsid w:val="002A70D1"/>
  </w:style>
  <w:style w:type="character" w:styleId="PageNumber">
    <w:name w:val="page number"/>
    <w:basedOn w:val="DefaultParagraphFont"/>
    <w:uiPriority w:val="99"/>
    <w:semiHidden/>
    <w:unhideWhenUsed/>
    <w:rsid w:val="002A70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462BC"/>
    <w:pPr>
      <w:pBdr>
        <w:top w:val="nil"/>
        <w:left w:val="nil"/>
        <w:bottom w:val="nil"/>
        <w:right w:val="nil"/>
        <w:between w:val="nil"/>
        <w:bar w:val="nil"/>
      </w:pBdr>
    </w:pPr>
    <w:rPr>
      <w:rFonts w:ascii="Helvetica" w:eastAsia="Arial Unicode MS" w:hAnsi="Arial Unicode MS" w:cs="Arial Unicode MS"/>
      <w:color w:val="000000"/>
      <w:sz w:val="22"/>
      <w:szCs w:val="22"/>
      <w:bdr w:val="nil"/>
      <w:lang w:val="da-DK"/>
    </w:rPr>
  </w:style>
  <w:style w:type="paragraph" w:styleId="BalloonText">
    <w:name w:val="Balloon Text"/>
    <w:basedOn w:val="Normal"/>
    <w:link w:val="BalloonTextChar"/>
    <w:uiPriority w:val="99"/>
    <w:semiHidden/>
    <w:unhideWhenUsed/>
    <w:rsid w:val="00C73E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3E0A"/>
    <w:rPr>
      <w:rFonts w:ascii="Lucida Grande" w:hAnsi="Lucida Grande" w:cs="Lucida Grande"/>
      <w:sz w:val="18"/>
      <w:szCs w:val="18"/>
    </w:rPr>
  </w:style>
  <w:style w:type="character" w:styleId="CommentReference">
    <w:name w:val="annotation reference"/>
    <w:basedOn w:val="DefaultParagraphFont"/>
    <w:uiPriority w:val="99"/>
    <w:semiHidden/>
    <w:unhideWhenUsed/>
    <w:rsid w:val="00F160AB"/>
    <w:rPr>
      <w:rFonts w:cs="Times New Roman"/>
      <w:sz w:val="16"/>
      <w:szCs w:val="16"/>
    </w:rPr>
  </w:style>
  <w:style w:type="paragraph" w:styleId="CommentText">
    <w:name w:val="annotation text"/>
    <w:basedOn w:val="Normal"/>
    <w:link w:val="CommentTextChar"/>
    <w:uiPriority w:val="99"/>
    <w:semiHidden/>
    <w:unhideWhenUsed/>
    <w:rsid w:val="00F160AB"/>
    <w:pPr>
      <w:pBdr>
        <w:top w:val="none" w:sz="96" w:space="31" w:color="FFFFFF" w:shadow="1" w:frame="1"/>
        <w:left w:val="none" w:sz="96" w:space="31" w:color="FFFFFF" w:shadow="1" w:frame="1"/>
        <w:bottom w:val="none" w:sz="96" w:space="31" w:color="FFFFFF" w:shadow="1" w:frame="1"/>
        <w:right w:val="none" w:sz="96" w:space="31" w:color="FFFFFF" w:shadow="1" w:frame="1"/>
      </w:pBdr>
    </w:pPr>
    <w:rPr>
      <w:rFonts w:ascii="Times New Roman" w:eastAsia="Arial Unicode MS" w:hAnsi="Times New Roman" w:cs="Times New Roman"/>
      <w:sz w:val="20"/>
      <w:szCs w:val="20"/>
    </w:rPr>
  </w:style>
  <w:style w:type="character" w:customStyle="1" w:styleId="CommentTextChar">
    <w:name w:val="Comment Text Char"/>
    <w:basedOn w:val="DefaultParagraphFont"/>
    <w:link w:val="CommentText"/>
    <w:uiPriority w:val="99"/>
    <w:semiHidden/>
    <w:rsid w:val="00F160AB"/>
    <w:rPr>
      <w:rFonts w:ascii="Times New Roman" w:eastAsia="Arial Unicode MS"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2B6A"/>
    <w:pPr>
      <w:pBdr>
        <w:top w:val="none" w:sz="0" w:space="0" w:color="auto"/>
        <w:left w:val="none" w:sz="0" w:space="0" w:color="auto"/>
        <w:bottom w:val="none" w:sz="0" w:space="0" w:color="auto"/>
        <w:right w:val="none" w:sz="0" w:space="0" w:color="auto"/>
      </w:pBdr>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9F2B6A"/>
    <w:rPr>
      <w:rFonts w:ascii="Times New Roman" w:eastAsia="Arial Unicode MS" w:hAnsi="Times New Roman" w:cs="Times New Roman"/>
      <w:b/>
      <w:bCs/>
      <w:sz w:val="20"/>
      <w:szCs w:val="20"/>
    </w:rPr>
  </w:style>
  <w:style w:type="paragraph" w:styleId="NormalWeb">
    <w:name w:val="Normal (Web)"/>
    <w:basedOn w:val="Normal"/>
    <w:uiPriority w:val="99"/>
    <w:unhideWhenUsed/>
    <w:rsid w:val="00554F5A"/>
    <w:pPr>
      <w:spacing w:before="100" w:beforeAutospacing="1" w:after="100" w:afterAutospacing="1"/>
    </w:pPr>
    <w:rPr>
      <w:rFonts w:ascii="Times" w:hAnsi="Times" w:cs="Times New Roman"/>
      <w:sz w:val="20"/>
      <w:szCs w:val="20"/>
      <w:lang w:val="da-DK"/>
    </w:rPr>
  </w:style>
  <w:style w:type="paragraph" w:styleId="Footer">
    <w:name w:val="footer"/>
    <w:basedOn w:val="Normal"/>
    <w:link w:val="FooterChar"/>
    <w:uiPriority w:val="99"/>
    <w:unhideWhenUsed/>
    <w:rsid w:val="002A70D1"/>
    <w:pPr>
      <w:tabs>
        <w:tab w:val="center" w:pos="4153"/>
        <w:tab w:val="right" w:pos="8306"/>
      </w:tabs>
    </w:pPr>
  </w:style>
  <w:style w:type="character" w:customStyle="1" w:styleId="FooterChar">
    <w:name w:val="Footer Char"/>
    <w:basedOn w:val="DefaultParagraphFont"/>
    <w:link w:val="Footer"/>
    <w:uiPriority w:val="99"/>
    <w:rsid w:val="002A70D1"/>
  </w:style>
  <w:style w:type="character" w:styleId="PageNumber">
    <w:name w:val="page number"/>
    <w:basedOn w:val="DefaultParagraphFont"/>
    <w:uiPriority w:val="99"/>
    <w:semiHidden/>
    <w:unhideWhenUsed/>
    <w:rsid w:val="002A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67414">
      <w:bodyDiv w:val="1"/>
      <w:marLeft w:val="0"/>
      <w:marRight w:val="0"/>
      <w:marTop w:val="0"/>
      <w:marBottom w:val="0"/>
      <w:divBdr>
        <w:top w:val="none" w:sz="0" w:space="0" w:color="auto"/>
        <w:left w:val="none" w:sz="0" w:space="0" w:color="auto"/>
        <w:bottom w:val="none" w:sz="0" w:space="0" w:color="auto"/>
        <w:right w:val="none" w:sz="0" w:space="0" w:color="auto"/>
      </w:divBdr>
      <w:divsChild>
        <w:div w:id="2136950266">
          <w:marLeft w:val="0"/>
          <w:marRight w:val="0"/>
          <w:marTop w:val="0"/>
          <w:marBottom w:val="0"/>
          <w:divBdr>
            <w:top w:val="none" w:sz="0" w:space="0" w:color="auto"/>
            <w:left w:val="none" w:sz="0" w:space="0" w:color="auto"/>
            <w:bottom w:val="none" w:sz="0" w:space="0" w:color="auto"/>
            <w:right w:val="none" w:sz="0" w:space="0" w:color="auto"/>
          </w:divBdr>
          <w:divsChild>
            <w:div w:id="728769111">
              <w:marLeft w:val="0"/>
              <w:marRight w:val="0"/>
              <w:marTop w:val="0"/>
              <w:marBottom w:val="0"/>
              <w:divBdr>
                <w:top w:val="none" w:sz="0" w:space="0" w:color="auto"/>
                <w:left w:val="none" w:sz="0" w:space="0" w:color="auto"/>
                <w:bottom w:val="none" w:sz="0" w:space="0" w:color="auto"/>
                <w:right w:val="none" w:sz="0" w:space="0" w:color="auto"/>
              </w:divBdr>
              <w:divsChild>
                <w:div w:id="19471963">
                  <w:marLeft w:val="0"/>
                  <w:marRight w:val="0"/>
                  <w:marTop w:val="0"/>
                  <w:marBottom w:val="0"/>
                  <w:divBdr>
                    <w:top w:val="none" w:sz="0" w:space="0" w:color="auto"/>
                    <w:left w:val="none" w:sz="0" w:space="0" w:color="auto"/>
                    <w:bottom w:val="none" w:sz="0" w:space="0" w:color="auto"/>
                    <w:right w:val="none" w:sz="0" w:space="0" w:color="auto"/>
                  </w:divBdr>
                  <w:divsChild>
                    <w:div w:id="21759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1836</Words>
  <Characters>10470</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Faculty of Science, University of Copenhagen</Company>
  <LinksUpToDate>false</LinksUpToDate>
  <CharactersWithSpaces>12282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D. Møller</dc:creator>
  <cp:lastModifiedBy>Henrik Devitt Møller</cp:lastModifiedBy>
  <cp:revision>5</cp:revision>
  <dcterms:created xsi:type="dcterms:W3CDTF">2016-01-18T11:35:00Z</dcterms:created>
  <dcterms:modified xsi:type="dcterms:W3CDTF">2016-01-18T15:47:00Z</dcterms:modified>
</cp:coreProperties>
</file>